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F82C8" w14:textId="06A260DD" w:rsidR="00234C8A" w:rsidRDefault="0082701F" w:rsidP="00C07F78">
      <w:pPr>
        <w:spacing w:before="498" w:line="453" w:lineRule="exact"/>
        <w:textAlignment w:val="baseline"/>
        <w:rPr>
          <w:rFonts w:ascii="Arial" w:eastAsia="Arial" w:hAnsi="Arial"/>
          <w:b/>
          <w:i/>
          <w:color w:val="000000"/>
          <w:sz w:val="40"/>
        </w:rPr>
      </w:pPr>
      <w:r w:rsidRPr="00382F82">
        <w:rPr>
          <w:rFonts w:ascii="Arial" w:eastAsia="Arial" w:hAnsi="Arial"/>
          <w:b/>
          <w:i/>
          <w:color w:val="000000"/>
          <w:sz w:val="40"/>
        </w:rPr>
        <w:t xml:space="preserve">STCP </w:t>
      </w:r>
      <w:r w:rsidR="00BF599F">
        <w:rPr>
          <w:rFonts w:ascii="Arial" w:eastAsia="Arial" w:hAnsi="Arial"/>
          <w:b/>
          <w:i/>
          <w:color w:val="000000"/>
          <w:sz w:val="40"/>
        </w:rPr>
        <w:t>18-8</w:t>
      </w:r>
      <w:r>
        <w:rPr>
          <w:rFonts w:ascii="Arial" w:eastAsia="Arial" w:hAnsi="Arial"/>
          <w:b/>
          <w:i/>
          <w:color w:val="000000"/>
          <w:sz w:val="40"/>
        </w:rPr>
        <w:t xml:space="preserve"> Issue 00</w:t>
      </w:r>
      <w:r w:rsidR="00CF5A14">
        <w:rPr>
          <w:rFonts w:ascii="Arial" w:eastAsia="Arial" w:hAnsi="Arial"/>
          <w:b/>
          <w:i/>
          <w:color w:val="000000"/>
          <w:sz w:val="40"/>
        </w:rPr>
        <w:t>0</w:t>
      </w:r>
      <w:r w:rsidR="001C1820">
        <w:rPr>
          <w:rFonts w:ascii="Arial" w:eastAsia="Arial" w:hAnsi="Arial"/>
          <w:b/>
          <w:i/>
          <w:color w:val="000000"/>
          <w:sz w:val="40"/>
        </w:rPr>
        <w:t>1</w:t>
      </w:r>
      <w:r>
        <w:rPr>
          <w:rFonts w:ascii="Arial" w:eastAsia="Arial" w:hAnsi="Arial"/>
          <w:b/>
          <w:i/>
          <w:color w:val="000000"/>
          <w:sz w:val="40"/>
        </w:rPr>
        <w:t xml:space="preserve"> </w:t>
      </w:r>
      <w:r w:rsidR="00CF5A14">
        <w:rPr>
          <w:rFonts w:ascii="Arial" w:eastAsia="Arial" w:hAnsi="Arial"/>
          <w:b/>
          <w:i/>
          <w:color w:val="000000"/>
          <w:sz w:val="40"/>
        </w:rPr>
        <w:t xml:space="preserve">Connections Reform </w:t>
      </w:r>
      <w:r w:rsidR="00A21BC6">
        <w:rPr>
          <w:rFonts w:ascii="Arial" w:eastAsia="Arial" w:hAnsi="Arial"/>
          <w:b/>
          <w:i/>
          <w:color w:val="000000"/>
          <w:sz w:val="40"/>
        </w:rPr>
        <w:t xml:space="preserve">Gate 2 to </w:t>
      </w:r>
      <w:r w:rsidR="003152EA">
        <w:rPr>
          <w:rFonts w:ascii="Arial" w:eastAsia="Arial" w:hAnsi="Arial"/>
          <w:b/>
          <w:i/>
          <w:color w:val="000000"/>
          <w:sz w:val="40"/>
        </w:rPr>
        <w:t xml:space="preserve">Whole </w:t>
      </w:r>
      <w:r w:rsidR="00C47598" w:rsidRPr="00C47598">
        <w:rPr>
          <w:rFonts w:ascii="Arial" w:eastAsia="Arial" w:hAnsi="Arial"/>
          <w:b/>
          <w:i/>
          <w:color w:val="000000"/>
          <w:sz w:val="40"/>
        </w:rPr>
        <w:t>Queue</w:t>
      </w:r>
    </w:p>
    <w:p w14:paraId="24590D8C" w14:textId="10C99CC0" w:rsidR="00234C8A" w:rsidRDefault="0082701F" w:rsidP="007E721D">
      <w:pPr>
        <w:tabs>
          <w:tab w:val="left" w:pos="6697"/>
        </w:tabs>
        <w:spacing w:before="559" w:after="84" w:line="280" w:lineRule="exact"/>
        <w:textAlignment w:val="baseline"/>
        <w:rPr>
          <w:rFonts w:ascii="Arial" w:eastAsia="Arial" w:hAnsi="Arial"/>
          <w:b/>
          <w:i/>
          <w:color w:val="000000"/>
          <w:sz w:val="24"/>
        </w:rPr>
      </w:pPr>
      <w:r>
        <w:rPr>
          <w:rFonts w:ascii="Arial" w:eastAsia="Arial" w:hAnsi="Arial"/>
          <w:b/>
          <w:i/>
          <w:color w:val="000000"/>
          <w:sz w:val="24"/>
        </w:rPr>
        <w:t>STC Procedure Document Authorisation</w:t>
      </w:r>
      <w:r w:rsidR="007E721D">
        <w:rPr>
          <w:rFonts w:ascii="Arial" w:eastAsia="Arial" w:hAnsi="Arial"/>
          <w:b/>
          <w:i/>
          <w:color w:val="000000"/>
          <w:sz w:val="24"/>
        </w:rPr>
        <w:tab/>
      </w:r>
    </w:p>
    <w:tbl>
      <w:tblPr>
        <w:tblW w:w="0" w:type="auto"/>
        <w:tblInd w:w="14" w:type="dxa"/>
        <w:tblLayout w:type="fixed"/>
        <w:tblCellMar>
          <w:left w:w="0" w:type="dxa"/>
          <w:right w:w="0" w:type="dxa"/>
        </w:tblCellMar>
        <w:tblLook w:val="04A0" w:firstRow="1" w:lastRow="0" w:firstColumn="1" w:lastColumn="0" w:noHBand="0" w:noVBand="1"/>
      </w:tblPr>
      <w:tblGrid>
        <w:gridCol w:w="2520"/>
        <w:gridCol w:w="2126"/>
        <w:gridCol w:w="2554"/>
        <w:gridCol w:w="1282"/>
      </w:tblGrid>
      <w:tr w:rsidR="00234C8A" w14:paraId="1BE93303" w14:textId="77777777">
        <w:trPr>
          <w:trHeight w:hRule="exact" w:val="715"/>
        </w:trPr>
        <w:tc>
          <w:tcPr>
            <w:tcW w:w="2520" w:type="dxa"/>
            <w:tcBorders>
              <w:top w:val="single" w:sz="5" w:space="0" w:color="000000"/>
              <w:left w:val="single" w:sz="5" w:space="0" w:color="000000"/>
              <w:bottom w:val="single" w:sz="5" w:space="0" w:color="000000"/>
              <w:right w:val="single" w:sz="5" w:space="0" w:color="000000"/>
            </w:tcBorders>
          </w:tcPr>
          <w:p w14:paraId="07697400" w14:textId="77777777" w:rsidR="00234C8A" w:rsidRDefault="0082701F">
            <w:pPr>
              <w:spacing w:before="137" w:after="342" w:line="231" w:lineRule="exact"/>
              <w:ind w:right="1002"/>
              <w:jc w:val="right"/>
              <w:textAlignment w:val="baseline"/>
              <w:rPr>
                <w:rFonts w:ascii="Arial" w:eastAsia="Arial" w:hAnsi="Arial"/>
                <w:color w:val="000000"/>
                <w:sz w:val="20"/>
              </w:rPr>
            </w:pPr>
            <w:r>
              <w:rPr>
                <w:rFonts w:ascii="Arial" w:eastAsia="Arial" w:hAnsi="Arial"/>
                <w:color w:val="000000"/>
                <w:sz w:val="20"/>
              </w:rPr>
              <w:t>Party</w:t>
            </w:r>
          </w:p>
        </w:tc>
        <w:tc>
          <w:tcPr>
            <w:tcW w:w="2126" w:type="dxa"/>
            <w:tcBorders>
              <w:top w:val="single" w:sz="5" w:space="0" w:color="000000"/>
              <w:left w:val="single" w:sz="5" w:space="0" w:color="000000"/>
              <w:bottom w:val="single" w:sz="5" w:space="0" w:color="000000"/>
              <w:right w:val="single" w:sz="5" w:space="0" w:color="000000"/>
            </w:tcBorders>
            <w:vAlign w:val="center"/>
          </w:tcPr>
          <w:p w14:paraId="7393EA0E" w14:textId="77777777" w:rsidR="00234C8A" w:rsidRDefault="0082701F">
            <w:pPr>
              <w:spacing w:before="138" w:after="112" w:line="230" w:lineRule="exact"/>
              <w:jc w:val="center"/>
              <w:textAlignment w:val="baseline"/>
              <w:rPr>
                <w:rFonts w:ascii="Arial" w:eastAsia="Arial" w:hAnsi="Arial"/>
                <w:color w:val="000000"/>
                <w:sz w:val="20"/>
              </w:rPr>
            </w:pPr>
            <w:r>
              <w:rPr>
                <w:rFonts w:ascii="Arial" w:eastAsia="Arial" w:hAnsi="Arial"/>
                <w:color w:val="000000"/>
                <w:sz w:val="20"/>
              </w:rPr>
              <w:t xml:space="preserve">Name of Party </w:t>
            </w:r>
            <w:r>
              <w:rPr>
                <w:rFonts w:ascii="Arial" w:eastAsia="Arial" w:hAnsi="Arial"/>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0C8714EC" w14:textId="77777777" w:rsidR="00234C8A" w:rsidRDefault="0082701F">
            <w:pPr>
              <w:spacing w:before="137" w:after="342" w:line="231" w:lineRule="exact"/>
              <w:jc w:val="center"/>
              <w:textAlignment w:val="baseline"/>
              <w:rPr>
                <w:rFonts w:ascii="Arial" w:eastAsia="Arial" w:hAnsi="Arial"/>
                <w:color w:val="000000"/>
                <w:sz w:val="20"/>
              </w:rPr>
            </w:pPr>
            <w:r>
              <w:rPr>
                <w:rFonts w:ascii="Arial" w:eastAsia="Arial" w:hAnsi="Arial"/>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353A62B3" w14:textId="77777777" w:rsidR="00234C8A" w:rsidRDefault="0082701F">
            <w:pPr>
              <w:spacing w:before="137" w:after="342" w:line="231" w:lineRule="exact"/>
              <w:jc w:val="center"/>
              <w:textAlignment w:val="baseline"/>
              <w:rPr>
                <w:rFonts w:ascii="Arial" w:eastAsia="Arial" w:hAnsi="Arial"/>
                <w:color w:val="000000"/>
                <w:sz w:val="20"/>
              </w:rPr>
            </w:pPr>
            <w:r>
              <w:rPr>
                <w:rFonts w:ascii="Arial" w:eastAsia="Arial" w:hAnsi="Arial"/>
                <w:color w:val="000000"/>
                <w:sz w:val="20"/>
              </w:rPr>
              <w:t>Date</w:t>
            </w:r>
          </w:p>
        </w:tc>
      </w:tr>
      <w:tr w:rsidR="00234C8A" w14:paraId="1B665653" w14:textId="77777777">
        <w:trPr>
          <w:trHeight w:hRule="exact" w:val="787"/>
        </w:trPr>
        <w:tc>
          <w:tcPr>
            <w:tcW w:w="2520" w:type="dxa"/>
            <w:tcBorders>
              <w:top w:val="single" w:sz="5" w:space="0" w:color="000000"/>
              <w:left w:val="single" w:sz="5" w:space="0" w:color="000000"/>
              <w:bottom w:val="single" w:sz="5" w:space="0" w:color="000000"/>
              <w:right w:val="single" w:sz="5" w:space="0" w:color="000000"/>
            </w:tcBorders>
            <w:vAlign w:val="center"/>
          </w:tcPr>
          <w:p w14:paraId="5C56C697" w14:textId="77777777" w:rsidR="00234C8A" w:rsidRDefault="0082701F">
            <w:pPr>
              <w:spacing w:before="279" w:after="240" w:line="254" w:lineRule="exact"/>
              <w:ind w:left="120"/>
              <w:textAlignment w:val="baseline"/>
              <w:rPr>
                <w:rFonts w:ascii="Arial" w:eastAsia="Arial" w:hAnsi="Arial"/>
                <w:color w:val="000000"/>
              </w:rPr>
            </w:pPr>
            <w:r>
              <w:rPr>
                <w:rFonts w:ascii="Arial" w:eastAsia="Arial" w:hAnsi="Arial"/>
                <w:color w:val="000000"/>
              </w:rPr>
              <w:t>The Company</w:t>
            </w:r>
          </w:p>
        </w:tc>
        <w:tc>
          <w:tcPr>
            <w:tcW w:w="2126" w:type="dxa"/>
            <w:tcBorders>
              <w:top w:val="single" w:sz="5" w:space="0" w:color="000000"/>
              <w:left w:val="single" w:sz="5" w:space="0" w:color="000000"/>
              <w:bottom w:val="single" w:sz="5" w:space="0" w:color="000000"/>
              <w:right w:val="single" w:sz="5" w:space="0" w:color="000000"/>
            </w:tcBorders>
          </w:tcPr>
          <w:p w14:paraId="080D7A28"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08140835"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038B8B29" w14:textId="77777777" w:rsidR="00234C8A" w:rsidRDefault="00234C8A">
            <w:pPr>
              <w:textAlignment w:val="baseline"/>
              <w:rPr>
                <w:rFonts w:ascii="Arial" w:eastAsia="Arial" w:hAnsi="Arial"/>
                <w:color w:val="000000"/>
                <w:sz w:val="24"/>
              </w:rPr>
            </w:pPr>
          </w:p>
        </w:tc>
      </w:tr>
      <w:tr w:rsidR="00234C8A" w14:paraId="5D073E5C" w14:textId="77777777">
        <w:trPr>
          <w:trHeight w:hRule="exact" w:val="792"/>
        </w:trPr>
        <w:tc>
          <w:tcPr>
            <w:tcW w:w="2520" w:type="dxa"/>
            <w:tcBorders>
              <w:top w:val="single" w:sz="5" w:space="0" w:color="000000"/>
              <w:left w:val="single" w:sz="5" w:space="0" w:color="000000"/>
              <w:bottom w:val="single" w:sz="5" w:space="0" w:color="000000"/>
              <w:right w:val="single" w:sz="5" w:space="0" w:color="000000"/>
            </w:tcBorders>
          </w:tcPr>
          <w:p w14:paraId="400A6AFF" w14:textId="77777777" w:rsidR="00234C8A" w:rsidRDefault="0082701F">
            <w:pPr>
              <w:spacing w:before="33" w:line="250" w:lineRule="exact"/>
              <w:ind w:left="144" w:right="1116"/>
              <w:textAlignment w:val="baseline"/>
              <w:rPr>
                <w:rFonts w:ascii="Arial" w:eastAsia="Arial" w:hAnsi="Arial"/>
                <w:color w:val="000000"/>
                <w:spacing w:val="-3"/>
              </w:rPr>
            </w:pPr>
            <w:r>
              <w:rPr>
                <w:rFonts w:ascii="Arial" w:eastAsia="Arial" w:hAnsi="Arial"/>
                <w:color w:val="000000"/>
                <w:spacing w:val="-3"/>
              </w:rPr>
              <w:t>National Grid Electricity</w:t>
            </w:r>
          </w:p>
          <w:p w14:paraId="6AB77EFE" w14:textId="77777777" w:rsidR="00234C8A" w:rsidRDefault="0082701F">
            <w:pPr>
              <w:spacing w:line="245" w:lineRule="exact"/>
              <w:ind w:left="144"/>
              <w:textAlignment w:val="baseline"/>
              <w:rPr>
                <w:rFonts w:ascii="Arial" w:eastAsia="Arial" w:hAnsi="Arial"/>
                <w:color w:val="000000"/>
              </w:rPr>
            </w:pPr>
            <w:r>
              <w:rPr>
                <w:rFonts w:ascii="Arial" w:eastAsia="Arial" w:hAnsi="Arial"/>
                <w:color w:val="000000"/>
              </w:rPr>
              <w:t>Transmission plc</w:t>
            </w:r>
          </w:p>
        </w:tc>
        <w:tc>
          <w:tcPr>
            <w:tcW w:w="2126" w:type="dxa"/>
            <w:tcBorders>
              <w:top w:val="single" w:sz="5" w:space="0" w:color="000000"/>
              <w:left w:val="single" w:sz="5" w:space="0" w:color="000000"/>
              <w:bottom w:val="single" w:sz="5" w:space="0" w:color="000000"/>
              <w:right w:val="single" w:sz="5" w:space="0" w:color="000000"/>
            </w:tcBorders>
          </w:tcPr>
          <w:p w14:paraId="1C8FC59F"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529D1517"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F3EF343" w14:textId="77777777" w:rsidR="00234C8A" w:rsidRDefault="00234C8A">
            <w:pPr>
              <w:textAlignment w:val="baseline"/>
              <w:rPr>
                <w:rFonts w:ascii="Arial" w:eastAsia="Arial" w:hAnsi="Arial"/>
                <w:color w:val="000000"/>
                <w:sz w:val="24"/>
              </w:rPr>
            </w:pPr>
          </w:p>
        </w:tc>
      </w:tr>
      <w:tr w:rsidR="00234C8A" w14:paraId="116949CB" w14:textId="77777777">
        <w:trPr>
          <w:trHeight w:hRule="exact" w:val="792"/>
        </w:trPr>
        <w:tc>
          <w:tcPr>
            <w:tcW w:w="2520" w:type="dxa"/>
            <w:tcBorders>
              <w:top w:val="single" w:sz="5" w:space="0" w:color="000000"/>
              <w:left w:val="single" w:sz="5" w:space="0" w:color="000000"/>
              <w:bottom w:val="single" w:sz="5" w:space="0" w:color="000000"/>
              <w:right w:val="single" w:sz="5" w:space="0" w:color="000000"/>
            </w:tcBorders>
            <w:vAlign w:val="center"/>
          </w:tcPr>
          <w:p w14:paraId="79F03459" w14:textId="77777777" w:rsidR="00234C8A" w:rsidRDefault="0082701F">
            <w:pPr>
              <w:spacing w:before="279" w:after="245" w:line="254" w:lineRule="exact"/>
              <w:ind w:left="120"/>
              <w:textAlignment w:val="baseline"/>
              <w:rPr>
                <w:rFonts w:ascii="Arial" w:eastAsia="Arial" w:hAnsi="Arial"/>
                <w:color w:val="000000"/>
              </w:rPr>
            </w:pPr>
            <w:r>
              <w:rPr>
                <w:rFonts w:ascii="Arial" w:eastAsia="Arial" w:hAnsi="Arial"/>
                <w:color w:val="000000"/>
              </w:rPr>
              <w:t>SP Transmission plc</w:t>
            </w:r>
          </w:p>
        </w:tc>
        <w:tc>
          <w:tcPr>
            <w:tcW w:w="2126" w:type="dxa"/>
            <w:tcBorders>
              <w:top w:val="single" w:sz="5" w:space="0" w:color="000000"/>
              <w:left w:val="single" w:sz="5" w:space="0" w:color="000000"/>
              <w:bottom w:val="single" w:sz="5" w:space="0" w:color="000000"/>
              <w:right w:val="single" w:sz="5" w:space="0" w:color="000000"/>
            </w:tcBorders>
          </w:tcPr>
          <w:p w14:paraId="0F152DE0"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A8DA173"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6777FA8" w14:textId="77777777" w:rsidR="00234C8A" w:rsidRDefault="00234C8A">
            <w:pPr>
              <w:textAlignment w:val="baseline"/>
              <w:rPr>
                <w:rFonts w:ascii="Arial" w:eastAsia="Arial" w:hAnsi="Arial"/>
                <w:color w:val="000000"/>
                <w:sz w:val="24"/>
              </w:rPr>
            </w:pPr>
          </w:p>
        </w:tc>
      </w:tr>
      <w:tr w:rsidR="00234C8A" w14:paraId="4534D299" w14:textId="77777777">
        <w:trPr>
          <w:trHeight w:hRule="exact" w:val="788"/>
        </w:trPr>
        <w:tc>
          <w:tcPr>
            <w:tcW w:w="2520" w:type="dxa"/>
            <w:tcBorders>
              <w:top w:val="single" w:sz="5" w:space="0" w:color="000000"/>
              <w:left w:val="single" w:sz="5" w:space="0" w:color="000000"/>
              <w:bottom w:val="single" w:sz="5" w:space="0" w:color="000000"/>
              <w:right w:val="single" w:sz="5" w:space="0" w:color="000000"/>
            </w:tcBorders>
          </w:tcPr>
          <w:p w14:paraId="0F40AA98" w14:textId="77777777" w:rsidR="00234C8A" w:rsidRDefault="0082701F">
            <w:pPr>
              <w:spacing w:before="148" w:after="120" w:line="255" w:lineRule="exact"/>
              <w:ind w:left="108"/>
              <w:textAlignment w:val="baseline"/>
              <w:rPr>
                <w:rFonts w:ascii="Arial" w:eastAsia="Arial" w:hAnsi="Arial"/>
                <w:color w:val="000000"/>
              </w:rPr>
            </w:pPr>
            <w:r>
              <w:rPr>
                <w:rFonts w:ascii="Arial" w:eastAsia="Arial" w:hAnsi="Arial"/>
                <w:color w:val="000000"/>
              </w:rPr>
              <w:t>Scottish Hydro Electric Transmission plc</w:t>
            </w:r>
          </w:p>
        </w:tc>
        <w:tc>
          <w:tcPr>
            <w:tcW w:w="2126" w:type="dxa"/>
            <w:tcBorders>
              <w:top w:val="single" w:sz="5" w:space="0" w:color="000000"/>
              <w:left w:val="single" w:sz="5" w:space="0" w:color="000000"/>
              <w:bottom w:val="single" w:sz="5" w:space="0" w:color="000000"/>
              <w:right w:val="single" w:sz="5" w:space="0" w:color="000000"/>
            </w:tcBorders>
          </w:tcPr>
          <w:p w14:paraId="3EDD4563"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49BBBB55"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420E99F3" w14:textId="77777777" w:rsidR="00234C8A" w:rsidRDefault="00234C8A">
            <w:pPr>
              <w:textAlignment w:val="baseline"/>
              <w:rPr>
                <w:rFonts w:ascii="Arial" w:eastAsia="Arial" w:hAnsi="Arial"/>
                <w:color w:val="000000"/>
                <w:sz w:val="24"/>
              </w:rPr>
            </w:pPr>
          </w:p>
        </w:tc>
      </w:tr>
      <w:tr w:rsidR="00234C8A" w14:paraId="545E40EB" w14:textId="77777777">
        <w:trPr>
          <w:trHeight w:hRule="exact" w:val="797"/>
        </w:trPr>
        <w:tc>
          <w:tcPr>
            <w:tcW w:w="2520" w:type="dxa"/>
            <w:tcBorders>
              <w:top w:val="single" w:sz="5" w:space="0" w:color="000000"/>
              <w:left w:val="single" w:sz="5" w:space="0" w:color="000000"/>
              <w:bottom w:val="single" w:sz="5" w:space="0" w:color="000000"/>
              <w:right w:val="single" w:sz="5" w:space="0" w:color="000000"/>
            </w:tcBorders>
          </w:tcPr>
          <w:p w14:paraId="168010D3" w14:textId="77777777" w:rsidR="00234C8A" w:rsidRDefault="0082701F">
            <w:pPr>
              <w:spacing w:before="157" w:after="139" w:line="250" w:lineRule="exact"/>
              <w:ind w:left="108"/>
              <w:textAlignment w:val="baseline"/>
              <w:rPr>
                <w:rFonts w:ascii="Arial" w:eastAsia="Arial" w:hAnsi="Arial"/>
                <w:color w:val="000000"/>
              </w:rPr>
            </w:pPr>
            <w:r>
              <w:rPr>
                <w:rFonts w:ascii="Arial" w:eastAsia="Arial" w:hAnsi="Arial"/>
                <w:color w:val="00000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4A122EF1"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69FA78C"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25EB7117" w14:textId="77777777" w:rsidR="00234C8A" w:rsidRDefault="00234C8A">
            <w:pPr>
              <w:textAlignment w:val="baseline"/>
              <w:rPr>
                <w:rFonts w:ascii="Arial" w:eastAsia="Arial" w:hAnsi="Arial"/>
                <w:color w:val="000000"/>
                <w:sz w:val="24"/>
              </w:rPr>
            </w:pPr>
          </w:p>
        </w:tc>
      </w:tr>
      <w:tr w:rsidR="008779A2" w14:paraId="0E789D54" w14:textId="77777777">
        <w:trPr>
          <w:trHeight w:hRule="exact" w:val="797"/>
          <w:ins w:id="0" w:author="Steve Baker [NESO]" w:date="2025-10-16T10:41:00Z" w16du:dateUtc="2025-10-16T09:41:00Z"/>
        </w:trPr>
        <w:tc>
          <w:tcPr>
            <w:tcW w:w="2520" w:type="dxa"/>
            <w:tcBorders>
              <w:top w:val="single" w:sz="5" w:space="0" w:color="000000"/>
              <w:left w:val="single" w:sz="5" w:space="0" w:color="000000"/>
              <w:bottom w:val="single" w:sz="5" w:space="0" w:color="000000"/>
              <w:right w:val="single" w:sz="5" w:space="0" w:color="000000"/>
            </w:tcBorders>
          </w:tcPr>
          <w:p w14:paraId="25545F76" w14:textId="3BA7C47D" w:rsidR="008779A2" w:rsidRDefault="008779A2">
            <w:pPr>
              <w:spacing w:before="157" w:after="139" w:line="250" w:lineRule="exact"/>
              <w:ind w:left="108"/>
              <w:textAlignment w:val="baseline"/>
              <w:rPr>
                <w:ins w:id="1" w:author="Steve Baker [NESO]" w:date="2025-10-16T10:41:00Z" w16du:dateUtc="2025-10-16T09:41:00Z"/>
                <w:rFonts w:ascii="Arial" w:eastAsia="Arial" w:hAnsi="Arial"/>
                <w:color w:val="000000"/>
              </w:rPr>
            </w:pPr>
            <w:ins w:id="2" w:author="Steve Baker [NESO]" w:date="2025-10-16T10:41:00Z" w16du:dateUtc="2025-10-16T09:41:00Z">
              <w:r>
                <w:rPr>
                  <w:rFonts w:ascii="Arial" w:eastAsia="Arial" w:hAnsi="Arial"/>
                  <w:color w:val="000000"/>
                </w:rPr>
                <w:t>Competitively Appointed Transmission Owners</w:t>
              </w:r>
            </w:ins>
          </w:p>
        </w:tc>
        <w:tc>
          <w:tcPr>
            <w:tcW w:w="2126" w:type="dxa"/>
            <w:tcBorders>
              <w:top w:val="single" w:sz="5" w:space="0" w:color="000000"/>
              <w:left w:val="single" w:sz="5" w:space="0" w:color="000000"/>
              <w:bottom w:val="single" w:sz="5" w:space="0" w:color="000000"/>
              <w:right w:val="single" w:sz="5" w:space="0" w:color="000000"/>
            </w:tcBorders>
          </w:tcPr>
          <w:p w14:paraId="30DEF3BB" w14:textId="77777777" w:rsidR="008779A2" w:rsidRDefault="008779A2">
            <w:pPr>
              <w:textAlignment w:val="baseline"/>
              <w:rPr>
                <w:ins w:id="3" w:author="Steve Baker [NESO]" w:date="2025-10-16T10:41:00Z" w16du:dateUtc="2025-10-16T09:41:00Z"/>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743919CF" w14:textId="77777777" w:rsidR="008779A2" w:rsidRDefault="008779A2">
            <w:pPr>
              <w:textAlignment w:val="baseline"/>
              <w:rPr>
                <w:ins w:id="4" w:author="Steve Baker [NESO]" w:date="2025-10-16T10:41:00Z" w16du:dateUtc="2025-10-16T09:41:00Z"/>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4DA001F9" w14:textId="77777777" w:rsidR="008779A2" w:rsidRDefault="008779A2">
            <w:pPr>
              <w:textAlignment w:val="baseline"/>
              <w:rPr>
                <w:ins w:id="5" w:author="Steve Baker [NESO]" w:date="2025-10-16T10:41:00Z" w16du:dateUtc="2025-10-16T09:41:00Z"/>
                <w:rFonts w:ascii="Arial" w:eastAsia="Arial" w:hAnsi="Arial"/>
                <w:color w:val="000000"/>
                <w:sz w:val="24"/>
              </w:rPr>
            </w:pPr>
          </w:p>
        </w:tc>
      </w:tr>
    </w:tbl>
    <w:p w14:paraId="3EED4EBD" w14:textId="77777777" w:rsidR="00234C8A" w:rsidRDefault="00234C8A">
      <w:pPr>
        <w:spacing w:after="379" w:line="20" w:lineRule="exact"/>
      </w:pPr>
    </w:p>
    <w:p w14:paraId="615487E1" w14:textId="77777777" w:rsidR="00234C8A" w:rsidRDefault="0082701F">
      <w:pPr>
        <w:spacing w:before="474" w:after="83" w:line="280" w:lineRule="exact"/>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4" w:type="dxa"/>
        <w:tblLayout w:type="fixed"/>
        <w:tblCellMar>
          <w:left w:w="0" w:type="dxa"/>
          <w:right w:w="0" w:type="dxa"/>
        </w:tblCellMar>
        <w:tblLook w:val="04A0" w:firstRow="1" w:lastRow="0" w:firstColumn="1" w:lastColumn="0" w:noHBand="0" w:noVBand="1"/>
      </w:tblPr>
      <w:tblGrid>
        <w:gridCol w:w="1531"/>
        <w:gridCol w:w="1416"/>
        <w:gridCol w:w="5583"/>
      </w:tblGrid>
      <w:tr w:rsidR="00BC67EE" w14:paraId="7E5D286C" w14:textId="77777777" w:rsidTr="00BC67EE">
        <w:trPr>
          <w:trHeight w:hRule="exact" w:val="245"/>
        </w:trPr>
        <w:tc>
          <w:tcPr>
            <w:tcW w:w="1531" w:type="dxa"/>
            <w:tcBorders>
              <w:top w:val="single" w:sz="5" w:space="0" w:color="000000"/>
              <w:left w:val="single" w:sz="5" w:space="0" w:color="000000"/>
              <w:bottom w:val="single" w:sz="5" w:space="0" w:color="000000"/>
              <w:right w:val="single" w:sz="5" w:space="0" w:color="000000"/>
            </w:tcBorders>
            <w:vAlign w:val="center"/>
          </w:tcPr>
          <w:p w14:paraId="02EDAAF8" w14:textId="77777777" w:rsidR="00BC67EE" w:rsidRDefault="00BC67EE" w:rsidP="00BC67EE">
            <w:pPr>
              <w:spacing w:line="218" w:lineRule="exact"/>
              <w:ind w:left="130"/>
              <w:textAlignment w:val="baseline"/>
              <w:rPr>
                <w:rFonts w:ascii="Arial" w:eastAsia="Arial" w:hAnsi="Arial"/>
                <w:color w:val="000000"/>
                <w:sz w:val="20"/>
              </w:rPr>
            </w:pPr>
            <w:r>
              <w:rPr>
                <w:rFonts w:ascii="Arial" w:eastAsia="Arial" w:hAnsi="Arial"/>
                <w:color w:val="000000"/>
                <w:sz w:val="20"/>
              </w:rPr>
              <w:t>Issue 001</w:t>
            </w:r>
          </w:p>
        </w:tc>
        <w:tc>
          <w:tcPr>
            <w:tcW w:w="1416" w:type="dxa"/>
            <w:tcBorders>
              <w:top w:val="single" w:sz="5" w:space="0" w:color="000000"/>
              <w:left w:val="single" w:sz="5" w:space="0" w:color="000000"/>
              <w:bottom w:val="single" w:sz="5" w:space="0" w:color="000000"/>
              <w:right w:val="single" w:sz="5" w:space="0" w:color="000000"/>
            </w:tcBorders>
            <w:vAlign w:val="center"/>
          </w:tcPr>
          <w:p w14:paraId="72C4929B" w14:textId="1C62A25F" w:rsidR="00BC67EE" w:rsidRDefault="00B61413" w:rsidP="00BC67EE">
            <w:pPr>
              <w:spacing w:line="218" w:lineRule="exact"/>
              <w:ind w:left="115"/>
              <w:textAlignment w:val="baseline"/>
              <w:rPr>
                <w:rFonts w:ascii="Arial" w:eastAsia="Arial" w:hAnsi="Arial"/>
                <w:color w:val="000000"/>
                <w:sz w:val="20"/>
              </w:rPr>
            </w:pPr>
            <w:r>
              <w:rPr>
                <w:rFonts w:ascii="Arial" w:eastAsia="Arial" w:hAnsi="Arial"/>
                <w:color w:val="000000"/>
                <w:sz w:val="20"/>
              </w:rPr>
              <w:t>10/06</w:t>
            </w:r>
            <w:r w:rsidR="00BC67EE">
              <w:rPr>
                <w:rFonts w:ascii="Arial" w:eastAsia="Arial" w:hAnsi="Arial"/>
                <w:color w:val="000000"/>
                <w:sz w:val="20"/>
              </w:rPr>
              <w:t>/2025</w:t>
            </w:r>
          </w:p>
        </w:tc>
        <w:tc>
          <w:tcPr>
            <w:tcW w:w="5583" w:type="dxa"/>
            <w:tcBorders>
              <w:top w:val="single" w:sz="5" w:space="0" w:color="000000"/>
              <w:left w:val="single" w:sz="5" w:space="0" w:color="000000"/>
              <w:bottom w:val="single" w:sz="5" w:space="0" w:color="000000"/>
              <w:right w:val="single" w:sz="5" w:space="0" w:color="000000"/>
            </w:tcBorders>
            <w:vAlign w:val="center"/>
          </w:tcPr>
          <w:p w14:paraId="7A392C15" w14:textId="6BC37094" w:rsidR="00BC67EE" w:rsidRDefault="00BC67EE" w:rsidP="00BC67EE">
            <w:pPr>
              <w:spacing w:line="218" w:lineRule="exact"/>
              <w:ind w:left="106"/>
              <w:textAlignment w:val="baseline"/>
              <w:rPr>
                <w:rFonts w:ascii="Arial" w:eastAsia="Arial" w:hAnsi="Arial"/>
                <w:color w:val="000000"/>
                <w:sz w:val="20"/>
              </w:rPr>
            </w:pPr>
            <w:r>
              <w:rPr>
                <w:rFonts w:ascii="Arial" w:eastAsia="Arial" w:hAnsi="Arial"/>
                <w:color w:val="000000"/>
                <w:sz w:val="20"/>
              </w:rPr>
              <w:t>First Issue Connections Reform Go-Live</w:t>
            </w:r>
          </w:p>
        </w:tc>
      </w:tr>
    </w:tbl>
    <w:p w14:paraId="45F6C056" w14:textId="77777777" w:rsidR="00234C8A" w:rsidRDefault="00234C8A">
      <w:pPr>
        <w:sectPr w:rsidR="00234C8A">
          <w:headerReference w:type="default" r:id="rId11"/>
          <w:footerReference w:type="default" r:id="rId12"/>
          <w:pgSz w:w="11909" w:h="16838"/>
          <w:pgMar w:top="720" w:right="1565" w:bottom="668" w:left="1786" w:header="720" w:footer="720" w:gutter="0"/>
          <w:cols w:space="720"/>
        </w:sectPr>
      </w:pPr>
    </w:p>
    <w:p w14:paraId="1FE600F3" w14:textId="218EF6B2" w:rsidR="00234C8A" w:rsidRDefault="0082701F" w:rsidP="000714C3">
      <w:pPr>
        <w:pStyle w:val="ListParagraph"/>
        <w:numPr>
          <w:ilvl w:val="0"/>
          <w:numId w:val="18"/>
        </w:numPr>
        <w:tabs>
          <w:tab w:val="left" w:pos="864"/>
        </w:tabs>
        <w:spacing w:before="138" w:line="321" w:lineRule="exact"/>
        <w:ind w:left="709" w:hanging="709"/>
        <w:textAlignment w:val="baseline"/>
        <w:outlineLvl w:val="0"/>
        <w:rPr>
          <w:rFonts w:ascii="Arial" w:eastAsia="Arial" w:hAnsi="Arial"/>
          <w:b/>
          <w:color w:val="000000"/>
          <w:spacing w:val="-5"/>
          <w:sz w:val="28"/>
        </w:rPr>
      </w:pPr>
      <w:r w:rsidRPr="00EF21C9">
        <w:rPr>
          <w:rFonts w:ascii="Arial" w:eastAsia="Arial" w:hAnsi="Arial"/>
          <w:b/>
          <w:color w:val="000000"/>
          <w:spacing w:val="-5"/>
          <w:sz w:val="28"/>
        </w:rPr>
        <w:t>Introduction</w:t>
      </w:r>
      <w:r w:rsidR="000714C3">
        <w:rPr>
          <w:rFonts w:ascii="Arial" w:eastAsia="Arial" w:hAnsi="Arial"/>
          <w:b/>
          <w:color w:val="000000"/>
          <w:spacing w:val="-5"/>
          <w:sz w:val="28"/>
        </w:rPr>
        <w:t xml:space="preserve">, </w:t>
      </w:r>
      <w:r w:rsidR="00A31DF5">
        <w:rPr>
          <w:rFonts w:ascii="Arial" w:eastAsia="Arial" w:hAnsi="Arial"/>
          <w:b/>
          <w:color w:val="000000"/>
          <w:spacing w:val="-5"/>
          <w:sz w:val="28"/>
        </w:rPr>
        <w:t>Scope</w:t>
      </w:r>
      <w:r w:rsidR="000714C3">
        <w:rPr>
          <w:rFonts w:ascii="Arial" w:eastAsia="Arial" w:hAnsi="Arial"/>
          <w:b/>
          <w:color w:val="000000"/>
          <w:spacing w:val="-5"/>
          <w:sz w:val="28"/>
        </w:rPr>
        <w:t xml:space="preserve"> and Objectives</w:t>
      </w:r>
    </w:p>
    <w:p w14:paraId="0CE6B527" w14:textId="77777777" w:rsidR="00625973" w:rsidRPr="00AC7DC6" w:rsidRDefault="00625973" w:rsidP="00AC7DC6">
      <w:pPr>
        <w:tabs>
          <w:tab w:val="left" w:pos="864"/>
        </w:tabs>
        <w:spacing w:before="138" w:line="321" w:lineRule="exact"/>
        <w:textAlignment w:val="baseline"/>
        <w:outlineLvl w:val="0"/>
        <w:rPr>
          <w:rFonts w:ascii="Arial" w:eastAsia="Arial" w:hAnsi="Arial"/>
          <w:b/>
          <w:color w:val="000000"/>
          <w:spacing w:val="-5"/>
          <w:sz w:val="28"/>
        </w:rPr>
      </w:pPr>
    </w:p>
    <w:p w14:paraId="142B7A78" w14:textId="38307610" w:rsidR="00173F8B" w:rsidRPr="00AF458A" w:rsidRDefault="00AC7DC6" w:rsidP="0093769C">
      <w:pPr>
        <w:pStyle w:val="ListParagraph"/>
        <w:numPr>
          <w:ilvl w:val="1"/>
          <w:numId w:val="18"/>
        </w:numPr>
        <w:tabs>
          <w:tab w:val="left" w:pos="864"/>
        </w:tabs>
        <w:spacing w:before="138"/>
        <w:jc w:val="both"/>
        <w:textAlignment w:val="baseline"/>
        <w:outlineLvl w:val="0"/>
        <w:rPr>
          <w:rFonts w:ascii="Arial" w:eastAsia="Arial" w:hAnsi="Arial" w:cs="Arial"/>
          <w:b/>
          <w:color w:val="000000"/>
          <w:spacing w:val="-5"/>
          <w:sz w:val="20"/>
          <w:szCs w:val="20"/>
        </w:rPr>
      </w:pPr>
      <w:r w:rsidRPr="00AF458A">
        <w:rPr>
          <w:rFonts w:ascii="Arial" w:hAnsi="Arial" w:cs="Arial"/>
          <w:sz w:val="20"/>
          <w:szCs w:val="20"/>
        </w:rPr>
        <w:t>The Gate 2 Whole Queue Process (introduced through CUSC Section 18) requires that the existing agreements are revisited and through that process will be given the status of Gate 1 Agreements or Gate 2 Agreements. As the existing agreements have associated TOCAs, those TOCAs are also impacted by the Gate 2 to Whole Queue Process and there is a need to reflect the Gate 2 to Whole Queue Process and the approach to changes in content and status of the existing agreements in this STCP.</w:t>
      </w:r>
    </w:p>
    <w:p w14:paraId="4DA622ED" w14:textId="77777777" w:rsidR="00173F8B" w:rsidRPr="00173F8B" w:rsidRDefault="00173F8B" w:rsidP="00173F8B">
      <w:pPr>
        <w:pStyle w:val="ListParagraph"/>
        <w:tabs>
          <w:tab w:val="left" w:pos="851"/>
        </w:tabs>
        <w:spacing w:before="123" w:line="274" w:lineRule="exact"/>
        <w:ind w:left="792"/>
        <w:jc w:val="both"/>
        <w:textAlignment w:val="baseline"/>
        <w:outlineLvl w:val="0"/>
        <w:rPr>
          <w:rFonts w:ascii="Arial" w:eastAsia="Arial" w:hAnsi="Arial"/>
          <w:b/>
          <w:i/>
          <w:color w:val="000000"/>
          <w:spacing w:val="31"/>
          <w:sz w:val="20"/>
          <w:szCs w:val="20"/>
        </w:rPr>
      </w:pPr>
    </w:p>
    <w:p w14:paraId="728F4331" w14:textId="0B3D6707" w:rsidR="00A31DF5" w:rsidRPr="00A31DF5" w:rsidRDefault="00EF21C9" w:rsidP="006E7BF3">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31DF5">
        <w:rPr>
          <w:rFonts w:ascii="Arial" w:eastAsia="Arial" w:hAnsi="Arial"/>
          <w:color w:val="000000"/>
          <w:spacing w:val="-1"/>
          <w:sz w:val="20"/>
          <w:szCs w:val="20"/>
        </w:rPr>
        <w:t xml:space="preserve">This process defines the </w:t>
      </w:r>
      <w:r w:rsidR="00125B2D">
        <w:rPr>
          <w:rFonts w:ascii="Arial" w:eastAsia="Arial" w:hAnsi="Arial"/>
          <w:color w:val="000000"/>
          <w:spacing w:val="-1"/>
          <w:sz w:val="20"/>
          <w:szCs w:val="20"/>
        </w:rPr>
        <w:t xml:space="preserve">high-level </w:t>
      </w:r>
      <w:r w:rsidRPr="00A31DF5">
        <w:rPr>
          <w:rFonts w:ascii="Arial" w:eastAsia="Arial" w:hAnsi="Arial"/>
          <w:color w:val="000000"/>
          <w:spacing w:val="-1"/>
          <w:sz w:val="20"/>
          <w:szCs w:val="20"/>
        </w:rPr>
        <w:t>data exchange</w:t>
      </w:r>
      <w:r w:rsidR="00125B2D">
        <w:rPr>
          <w:rFonts w:ascii="Arial" w:eastAsia="Arial" w:hAnsi="Arial"/>
          <w:color w:val="000000"/>
          <w:spacing w:val="-1"/>
          <w:sz w:val="20"/>
          <w:szCs w:val="20"/>
        </w:rPr>
        <w:t xml:space="preserve"> and process</w:t>
      </w:r>
      <w:r w:rsidRPr="00A31DF5">
        <w:rPr>
          <w:rFonts w:ascii="Arial" w:eastAsia="Arial" w:hAnsi="Arial"/>
          <w:color w:val="000000"/>
          <w:spacing w:val="-1"/>
          <w:sz w:val="20"/>
          <w:szCs w:val="20"/>
        </w:rPr>
        <w:t xml:space="preserve"> required between The Company </w:t>
      </w:r>
      <w:r w:rsidRPr="00A31DF5">
        <w:rPr>
          <w:rFonts w:ascii="Arial" w:eastAsia="Arial" w:hAnsi="Arial"/>
          <w:color w:val="000000" w:themeColor="text1"/>
          <w:sz w:val="20"/>
          <w:szCs w:val="20"/>
        </w:rPr>
        <w:t xml:space="preserve">and the TO(s) for the purposes of Modification </w:t>
      </w:r>
      <w:r w:rsidR="001E2B0F" w:rsidRPr="00A31DF5">
        <w:rPr>
          <w:rFonts w:ascii="Arial" w:eastAsia="Arial" w:hAnsi="Arial"/>
          <w:color w:val="000000" w:themeColor="text1"/>
          <w:sz w:val="20"/>
          <w:szCs w:val="20"/>
        </w:rPr>
        <w:t>A</w:t>
      </w:r>
      <w:r w:rsidRPr="00A31DF5">
        <w:rPr>
          <w:rFonts w:ascii="Arial" w:eastAsia="Arial" w:hAnsi="Arial"/>
          <w:color w:val="000000" w:themeColor="text1"/>
          <w:sz w:val="20"/>
          <w:szCs w:val="20"/>
        </w:rPr>
        <w:t>pplications</w:t>
      </w:r>
      <w:r w:rsidR="00B13216" w:rsidRPr="00A31DF5">
        <w:rPr>
          <w:rFonts w:ascii="Arial" w:eastAsia="Arial" w:hAnsi="Arial"/>
          <w:color w:val="000000" w:themeColor="text1"/>
          <w:sz w:val="20"/>
          <w:szCs w:val="20"/>
        </w:rPr>
        <w:t xml:space="preserve"> (or deemed Modification Applications) </w:t>
      </w:r>
      <w:r w:rsidR="00A31DF5" w:rsidRPr="00A31DF5">
        <w:rPr>
          <w:rFonts w:ascii="Arial" w:eastAsia="Arial" w:hAnsi="Arial"/>
          <w:color w:val="000000" w:themeColor="text1"/>
          <w:sz w:val="20"/>
          <w:szCs w:val="20"/>
        </w:rPr>
        <w:t xml:space="preserve">related to a one-off process for Gate 2 to Whole </w:t>
      </w:r>
      <w:r w:rsidR="130170A8" w:rsidRPr="00A31DF5">
        <w:rPr>
          <w:rFonts w:ascii="Arial" w:eastAsia="Arial" w:hAnsi="Arial"/>
          <w:color w:val="000000" w:themeColor="text1"/>
          <w:sz w:val="20"/>
          <w:szCs w:val="20"/>
        </w:rPr>
        <w:t>Queue</w:t>
      </w:r>
      <w:r w:rsidR="00A31DF5" w:rsidRPr="00A31DF5">
        <w:rPr>
          <w:rFonts w:ascii="Arial" w:eastAsia="Arial" w:hAnsi="Arial"/>
          <w:color w:val="000000" w:themeColor="text1"/>
          <w:sz w:val="20"/>
          <w:szCs w:val="20"/>
        </w:rPr>
        <w:t xml:space="preserve"> </w:t>
      </w:r>
      <w:r w:rsidR="00B13216" w:rsidRPr="00A31DF5">
        <w:rPr>
          <w:rFonts w:ascii="Arial" w:eastAsia="Arial" w:hAnsi="Arial"/>
          <w:color w:val="000000" w:themeColor="text1"/>
          <w:sz w:val="20"/>
          <w:szCs w:val="20"/>
        </w:rPr>
        <w:t>(as further set out within CUSC Section 18).</w:t>
      </w:r>
      <w:r w:rsidR="00015663">
        <w:rPr>
          <w:rFonts w:ascii="Arial" w:eastAsia="Arial" w:hAnsi="Arial"/>
          <w:color w:val="000000" w:themeColor="text1"/>
          <w:sz w:val="20"/>
          <w:szCs w:val="20"/>
        </w:rPr>
        <w:t xml:space="preserve"> </w:t>
      </w:r>
      <w:r w:rsidR="00D32C3E">
        <w:rPr>
          <w:rFonts w:ascii="Arial" w:eastAsia="Arial" w:hAnsi="Arial"/>
          <w:color w:val="000000" w:themeColor="text1"/>
          <w:sz w:val="20"/>
          <w:szCs w:val="20"/>
        </w:rPr>
        <w:t>I</w:t>
      </w:r>
      <w:r w:rsidR="00015663" w:rsidRPr="00015663">
        <w:rPr>
          <w:rFonts w:ascii="Arial" w:eastAsia="Arial" w:hAnsi="Arial"/>
          <w:color w:val="000000" w:themeColor="text1"/>
          <w:sz w:val="20"/>
          <w:szCs w:val="20"/>
        </w:rPr>
        <w:t>t also details the approach to be applied to existing TOCAs where the existing agreements between The Company and a User which the TOCAs relate to are given the status of Gate 1 Agreements</w:t>
      </w:r>
      <w:r w:rsidR="00D32C3E">
        <w:rPr>
          <w:rFonts w:ascii="Arial" w:eastAsia="Arial" w:hAnsi="Arial"/>
          <w:color w:val="000000" w:themeColor="text1"/>
          <w:sz w:val="20"/>
          <w:szCs w:val="20"/>
        </w:rPr>
        <w:t>.</w:t>
      </w:r>
    </w:p>
    <w:p w14:paraId="675F62C6" w14:textId="77777777" w:rsidR="00A31DF5" w:rsidRPr="00A31DF5" w:rsidRDefault="00A31DF5" w:rsidP="00A31DF5">
      <w:pPr>
        <w:pStyle w:val="ListParagraph"/>
        <w:tabs>
          <w:tab w:val="left" w:pos="567"/>
        </w:tabs>
        <w:spacing w:before="123" w:line="274" w:lineRule="exact"/>
        <w:ind w:left="792"/>
        <w:jc w:val="both"/>
        <w:textAlignment w:val="baseline"/>
        <w:outlineLvl w:val="0"/>
        <w:rPr>
          <w:rFonts w:ascii="Arial" w:eastAsia="Arial" w:hAnsi="Arial"/>
          <w:b/>
          <w:i/>
          <w:color w:val="000000"/>
          <w:spacing w:val="31"/>
          <w:sz w:val="20"/>
          <w:szCs w:val="20"/>
        </w:rPr>
      </w:pPr>
    </w:p>
    <w:p w14:paraId="787AC92E" w14:textId="452DE5E6" w:rsidR="00A31DF5" w:rsidRPr="00AF458A" w:rsidRDefault="000B2731">
      <w:pPr>
        <w:pStyle w:val="ListParagraph"/>
        <w:numPr>
          <w:ilvl w:val="1"/>
          <w:numId w:val="18"/>
        </w:numPr>
        <w:spacing w:before="123" w:line="274" w:lineRule="exact"/>
        <w:jc w:val="both"/>
        <w:textAlignment w:val="baseline"/>
        <w:outlineLvl w:val="0"/>
        <w:rPr>
          <w:rFonts w:ascii="Arial" w:hAnsi="Arial" w:cs="Arial"/>
          <w:spacing w:val="31"/>
          <w:sz w:val="20"/>
          <w:szCs w:val="20"/>
        </w:rPr>
      </w:pPr>
      <w:r w:rsidRPr="00AF458A">
        <w:rPr>
          <w:rFonts w:ascii="Arial" w:hAnsi="Arial" w:cs="Arial"/>
          <w:sz w:val="20"/>
          <w:szCs w:val="20"/>
        </w:rPr>
        <w:t>This will be subject to the Existing Agreement (EA) Timetable which will be published by The Company (having first liaised with the TOs</w:t>
      </w:r>
      <w:r w:rsidR="0BF6706F" w:rsidRPr="00AF458A">
        <w:rPr>
          <w:rFonts w:ascii="Arial" w:hAnsi="Arial" w:cs="Arial"/>
          <w:sz w:val="20"/>
          <w:szCs w:val="20"/>
        </w:rPr>
        <w:t xml:space="preserve">) to establish dates when (amongst other things) the Gate 2 to Whole Queue application window will open and close </w:t>
      </w:r>
      <w:r w:rsidR="00AB61AC" w:rsidRPr="00AF458A">
        <w:rPr>
          <w:rFonts w:ascii="Arial" w:hAnsi="Arial" w:cs="Arial"/>
          <w:sz w:val="20"/>
          <w:szCs w:val="20"/>
        </w:rPr>
        <w:t>(</w:t>
      </w:r>
      <w:r w:rsidR="358071D6" w:rsidRPr="00AF458A">
        <w:rPr>
          <w:rFonts w:ascii="Arial" w:hAnsi="Arial" w:cs="Arial"/>
          <w:sz w:val="20"/>
          <w:szCs w:val="20"/>
        </w:rPr>
        <w:t xml:space="preserve">and in which </w:t>
      </w:r>
      <w:r w:rsidR="0AD51848" w:rsidRPr="00AF458A">
        <w:rPr>
          <w:rFonts w:ascii="Arial" w:hAnsi="Arial" w:cs="Arial"/>
          <w:sz w:val="20"/>
          <w:szCs w:val="20"/>
        </w:rPr>
        <w:t xml:space="preserve">Modification Applications and deemed Modification Applications will be </w:t>
      </w:r>
      <w:r w:rsidR="0AD51848" w:rsidRPr="006D4967">
        <w:rPr>
          <w:rFonts w:ascii="Arial" w:hAnsi="Arial" w:cs="Arial"/>
          <w:sz w:val="20"/>
          <w:szCs w:val="20"/>
        </w:rPr>
        <w:t xml:space="preserve">submitted to </w:t>
      </w:r>
      <w:r w:rsidR="4912B609" w:rsidRPr="006D4967">
        <w:rPr>
          <w:rFonts w:ascii="Arial" w:hAnsi="Arial" w:cs="Arial"/>
          <w:sz w:val="20"/>
          <w:szCs w:val="20"/>
        </w:rPr>
        <w:t>The Company</w:t>
      </w:r>
      <w:r w:rsidR="35B9DD93" w:rsidRPr="006D4967">
        <w:rPr>
          <w:rFonts w:ascii="Arial" w:hAnsi="Arial" w:cs="Arial"/>
          <w:sz w:val="20"/>
          <w:szCs w:val="20"/>
        </w:rPr>
        <w:t xml:space="preserve"> by the User</w:t>
      </w:r>
      <w:r w:rsidR="0AD51848" w:rsidRPr="00AF458A">
        <w:rPr>
          <w:rFonts w:ascii="Arial" w:hAnsi="Arial" w:cs="Arial"/>
          <w:sz w:val="20"/>
          <w:szCs w:val="20"/>
        </w:rPr>
        <w:t xml:space="preserve"> triggering the process</w:t>
      </w:r>
      <w:r w:rsidR="790B0338" w:rsidRPr="00AF458A">
        <w:rPr>
          <w:rFonts w:ascii="Arial" w:hAnsi="Arial" w:cs="Arial"/>
          <w:sz w:val="20"/>
          <w:szCs w:val="20"/>
        </w:rPr>
        <w:t xml:space="preserve"> between The Company and TOs</w:t>
      </w:r>
      <w:r w:rsidR="0AD51848" w:rsidRPr="00AF458A">
        <w:rPr>
          <w:rFonts w:ascii="Arial" w:hAnsi="Arial" w:cs="Arial"/>
          <w:sz w:val="20"/>
          <w:szCs w:val="20"/>
        </w:rPr>
        <w:t xml:space="preserve"> set out in this STCP)</w:t>
      </w:r>
      <w:r w:rsidR="0428E05C" w:rsidRPr="00AF458A">
        <w:rPr>
          <w:rFonts w:ascii="Arial" w:hAnsi="Arial" w:cs="Arial"/>
          <w:sz w:val="20"/>
          <w:szCs w:val="20"/>
        </w:rPr>
        <w:t xml:space="preserve"> and </w:t>
      </w:r>
      <w:r w:rsidR="2D29DFFC" w:rsidRPr="00AF458A">
        <w:rPr>
          <w:rFonts w:ascii="Arial" w:hAnsi="Arial" w:cs="Arial"/>
          <w:sz w:val="20"/>
          <w:szCs w:val="20"/>
        </w:rPr>
        <w:t>The Company Offers Out Date</w:t>
      </w:r>
      <w:r w:rsidR="0428E05C" w:rsidRPr="00AF458A">
        <w:rPr>
          <w:rFonts w:ascii="Arial" w:hAnsi="Arial" w:cs="Arial"/>
          <w:sz w:val="20"/>
          <w:szCs w:val="20"/>
        </w:rPr>
        <w:t xml:space="preserve"> (</w:t>
      </w:r>
      <w:r w:rsidR="790B0338" w:rsidRPr="00AF458A">
        <w:rPr>
          <w:rFonts w:ascii="Arial" w:hAnsi="Arial" w:cs="Arial"/>
          <w:sz w:val="20"/>
          <w:szCs w:val="20"/>
        </w:rPr>
        <w:t xml:space="preserve">but </w:t>
      </w:r>
      <w:r w:rsidR="0428E05C" w:rsidRPr="00AF458A">
        <w:rPr>
          <w:rFonts w:ascii="Arial" w:hAnsi="Arial" w:cs="Arial"/>
          <w:sz w:val="20"/>
          <w:szCs w:val="20"/>
        </w:rPr>
        <w:t xml:space="preserve">in the context of </w:t>
      </w:r>
      <w:r w:rsidR="212FFFDD" w:rsidRPr="00AF458A">
        <w:rPr>
          <w:rFonts w:ascii="Arial" w:hAnsi="Arial" w:cs="Arial"/>
          <w:sz w:val="20"/>
          <w:szCs w:val="20"/>
        </w:rPr>
        <w:t>facilitating CUSC Section 18</w:t>
      </w:r>
      <w:r w:rsidR="790B0338" w:rsidRPr="00AF458A">
        <w:rPr>
          <w:rFonts w:ascii="Arial" w:hAnsi="Arial" w:cs="Arial"/>
          <w:sz w:val="20"/>
          <w:szCs w:val="20"/>
        </w:rPr>
        <w:t>, rather than CUSC Section 17</w:t>
      </w:r>
      <w:r w:rsidR="212FFFDD" w:rsidRPr="00AF458A">
        <w:rPr>
          <w:rFonts w:ascii="Arial" w:hAnsi="Arial" w:cs="Arial"/>
          <w:sz w:val="20"/>
          <w:szCs w:val="20"/>
        </w:rPr>
        <w:t>).</w:t>
      </w:r>
      <w:r w:rsidR="313A9366" w:rsidRPr="00AF458A">
        <w:rPr>
          <w:rFonts w:ascii="Arial" w:hAnsi="Arial" w:cs="Arial"/>
          <w:sz w:val="20"/>
          <w:szCs w:val="20"/>
        </w:rPr>
        <w:t xml:space="preserve"> </w:t>
      </w:r>
    </w:p>
    <w:p w14:paraId="1984E259" w14:textId="77777777" w:rsidR="00A31DF5" w:rsidRPr="00AF458A" w:rsidRDefault="00A31DF5" w:rsidP="00A31DF5">
      <w:pPr>
        <w:pStyle w:val="ListParagraph"/>
        <w:rPr>
          <w:rFonts w:ascii="Arial" w:hAnsi="Arial" w:cs="Arial"/>
          <w:sz w:val="20"/>
          <w:szCs w:val="20"/>
        </w:rPr>
      </w:pPr>
    </w:p>
    <w:p w14:paraId="1689DC3B" w14:textId="5628F819" w:rsidR="00A31DF5" w:rsidRPr="00A31DF5" w:rsidRDefault="002517B9" w:rsidP="00A31DF5">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F458A">
        <w:rPr>
          <w:rFonts w:ascii="Arial" w:hAnsi="Arial" w:cs="Arial"/>
          <w:sz w:val="20"/>
          <w:szCs w:val="20"/>
        </w:rPr>
        <w:t>This STCP is only relevant to the Gate 2 to Whole Queue</w:t>
      </w:r>
      <w:r w:rsidR="006A0AB7" w:rsidRPr="00AF458A">
        <w:rPr>
          <w:rFonts w:ascii="Arial" w:hAnsi="Arial" w:cs="Arial"/>
          <w:sz w:val="20"/>
          <w:szCs w:val="20"/>
        </w:rPr>
        <w:t xml:space="preserve"> process</w:t>
      </w:r>
      <w:r w:rsidR="00664369" w:rsidRPr="00AF458A">
        <w:rPr>
          <w:rFonts w:ascii="Arial" w:hAnsi="Arial" w:cs="Arial"/>
          <w:sz w:val="20"/>
          <w:szCs w:val="20"/>
        </w:rPr>
        <w:t>,</w:t>
      </w:r>
      <w:r w:rsidRPr="00AF458A">
        <w:rPr>
          <w:rFonts w:ascii="Arial" w:hAnsi="Arial" w:cs="Arial"/>
          <w:sz w:val="20"/>
          <w:szCs w:val="20"/>
        </w:rPr>
        <w:t xml:space="preserve"> </w:t>
      </w:r>
      <w:r w:rsidR="00926275" w:rsidRPr="00AF458A">
        <w:rPr>
          <w:rFonts w:ascii="Arial" w:hAnsi="Arial" w:cs="Arial"/>
          <w:sz w:val="20"/>
          <w:szCs w:val="20"/>
        </w:rPr>
        <w:t xml:space="preserve">which begins </w:t>
      </w:r>
      <w:r w:rsidR="005D71ED" w:rsidRPr="00AF458A">
        <w:rPr>
          <w:rFonts w:ascii="Arial" w:hAnsi="Arial" w:cs="Arial"/>
          <w:sz w:val="20"/>
          <w:szCs w:val="20"/>
        </w:rPr>
        <w:t xml:space="preserve">from </w:t>
      </w:r>
      <w:r w:rsidR="00C57451" w:rsidRPr="00AF458A">
        <w:rPr>
          <w:rFonts w:ascii="Arial" w:hAnsi="Arial" w:cs="Arial"/>
          <w:sz w:val="20"/>
          <w:szCs w:val="20"/>
        </w:rPr>
        <w:t>the CMP435 Implementation Date (once approved by the Authority)</w:t>
      </w:r>
      <w:r w:rsidR="005D71ED" w:rsidRPr="00AF458A">
        <w:rPr>
          <w:rFonts w:ascii="Arial" w:hAnsi="Arial" w:cs="Arial"/>
          <w:sz w:val="20"/>
          <w:szCs w:val="20"/>
        </w:rPr>
        <w:t xml:space="preserve"> </w:t>
      </w:r>
      <w:r w:rsidR="00926275" w:rsidRPr="00AF458A">
        <w:rPr>
          <w:rFonts w:ascii="Arial" w:hAnsi="Arial" w:cs="Arial"/>
          <w:sz w:val="20"/>
          <w:szCs w:val="20"/>
        </w:rPr>
        <w:t xml:space="preserve">and </w:t>
      </w:r>
      <w:r w:rsidR="008974D7" w:rsidRPr="00AF458A">
        <w:rPr>
          <w:rFonts w:ascii="Arial" w:hAnsi="Arial" w:cs="Arial"/>
          <w:sz w:val="20"/>
          <w:szCs w:val="20"/>
        </w:rPr>
        <w:t xml:space="preserve">will end </w:t>
      </w:r>
      <w:r w:rsidR="00C57451" w:rsidRPr="00AF458A">
        <w:rPr>
          <w:rFonts w:ascii="Arial" w:hAnsi="Arial" w:cs="Arial"/>
          <w:sz w:val="20"/>
          <w:szCs w:val="20"/>
        </w:rPr>
        <w:t xml:space="preserve">once all </w:t>
      </w:r>
      <w:r w:rsidR="00A2471A" w:rsidRPr="00AF458A">
        <w:rPr>
          <w:rFonts w:ascii="Arial" w:hAnsi="Arial" w:cs="Arial"/>
          <w:sz w:val="20"/>
          <w:szCs w:val="20"/>
        </w:rPr>
        <w:t>steps under this STCP ha</w:t>
      </w:r>
      <w:r w:rsidR="00C61093" w:rsidRPr="00AF458A">
        <w:rPr>
          <w:rFonts w:ascii="Arial" w:hAnsi="Arial" w:cs="Arial"/>
          <w:sz w:val="20"/>
          <w:szCs w:val="20"/>
        </w:rPr>
        <w:t>ve been</w:t>
      </w:r>
      <w:r w:rsidR="00A2471A" w:rsidRPr="00AF458A">
        <w:rPr>
          <w:rFonts w:ascii="Arial" w:hAnsi="Arial" w:cs="Arial"/>
          <w:sz w:val="20"/>
          <w:szCs w:val="20"/>
        </w:rPr>
        <w:t xml:space="preserve"> concluded</w:t>
      </w:r>
      <w:r w:rsidR="00C61093" w:rsidRPr="00AF458A">
        <w:rPr>
          <w:rFonts w:ascii="Arial" w:hAnsi="Arial" w:cs="Arial"/>
          <w:sz w:val="20"/>
          <w:szCs w:val="20"/>
        </w:rPr>
        <w:t xml:space="preserve"> in full</w:t>
      </w:r>
      <w:r w:rsidR="006E379A" w:rsidRPr="00AF458A">
        <w:rPr>
          <w:rFonts w:ascii="Arial" w:hAnsi="Arial" w:cs="Arial"/>
          <w:sz w:val="20"/>
          <w:szCs w:val="20"/>
        </w:rPr>
        <w:t>. O</w:t>
      </w:r>
      <w:r w:rsidRPr="00AF458A">
        <w:rPr>
          <w:rFonts w:ascii="Arial" w:hAnsi="Arial" w:cs="Arial"/>
          <w:sz w:val="20"/>
          <w:szCs w:val="20"/>
        </w:rPr>
        <w:t>nce th</w:t>
      </w:r>
      <w:r w:rsidR="006E379A" w:rsidRPr="00AF458A">
        <w:rPr>
          <w:rFonts w:ascii="Arial" w:hAnsi="Arial" w:cs="Arial"/>
          <w:sz w:val="20"/>
          <w:szCs w:val="20"/>
        </w:rPr>
        <w:t>is</w:t>
      </w:r>
      <w:r w:rsidRPr="00AF458A">
        <w:rPr>
          <w:rFonts w:ascii="Arial" w:hAnsi="Arial" w:cs="Arial"/>
          <w:sz w:val="20"/>
          <w:szCs w:val="20"/>
        </w:rPr>
        <w:t xml:space="preserve"> exercise is completed, this STCP shall no longer be considered as a relevant STCP.</w:t>
      </w:r>
    </w:p>
    <w:p w14:paraId="41D27530" w14:textId="77777777" w:rsidR="00A31DF5" w:rsidRPr="00A31DF5" w:rsidRDefault="00A31DF5" w:rsidP="00A31DF5">
      <w:pPr>
        <w:pStyle w:val="ListParagraph"/>
        <w:rPr>
          <w:rFonts w:ascii="Arial" w:eastAsia="Arial" w:hAnsi="Arial"/>
          <w:color w:val="000000"/>
          <w:spacing w:val="-1"/>
          <w:sz w:val="20"/>
        </w:rPr>
      </w:pPr>
    </w:p>
    <w:p w14:paraId="2D49A73B" w14:textId="41409864" w:rsidR="0058090E" w:rsidRPr="00A31DF5" w:rsidRDefault="00E44A70" w:rsidP="00A31DF5">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31DF5">
        <w:rPr>
          <w:rFonts w:ascii="Arial" w:eastAsia="Arial" w:hAnsi="Arial"/>
          <w:color w:val="000000"/>
          <w:spacing w:val="-1"/>
          <w:sz w:val="20"/>
        </w:rPr>
        <w:t>This procedure applies to The Company and each TO.</w:t>
      </w:r>
      <w:r w:rsidR="00A31DF5">
        <w:rPr>
          <w:rFonts w:ascii="Arial" w:eastAsia="Arial" w:hAnsi="Arial"/>
          <w:color w:val="000000"/>
          <w:spacing w:val="-1"/>
          <w:sz w:val="20"/>
        </w:rPr>
        <w:t xml:space="preserve"> </w:t>
      </w:r>
      <w:r w:rsidRPr="00A31DF5">
        <w:rPr>
          <w:rFonts w:ascii="Arial" w:eastAsia="Arial" w:hAnsi="Arial"/>
          <w:color w:val="000000"/>
          <w:spacing w:val="-1"/>
          <w:sz w:val="20"/>
        </w:rPr>
        <w:t>For the purposes of this document, the TOs ar</w:t>
      </w:r>
      <w:r w:rsidR="0058090E" w:rsidRPr="00A31DF5">
        <w:rPr>
          <w:rFonts w:ascii="Arial" w:eastAsia="Arial" w:hAnsi="Arial"/>
          <w:color w:val="000000"/>
          <w:spacing w:val="-1"/>
          <w:sz w:val="20"/>
        </w:rPr>
        <w:t>e:</w:t>
      </w:r>
    </w:p>
    <w:p w14:paraId="7DA14F75" w14:textId="77777777" w:rsidR="0058090E" w:rsidRPr="0058090E" w:rsidRDefault="0058090E" w:rsidP="003152EA">
      <w:pPr>
        <w:pStyle w:val="ListParagraph"/>
        <w:jc w:val="both"/>
        <w:outlineLvl w:val="0"/>
        <w:rPr>
          <w:rFonts w:ascii="Arial" w:eastAsia="Arial" w:hAnsi="Arial"/>
          <w:color w:val="000000"/>
          <w:spacing w:val="-2"/>
          <w:sz w:val="20"/>
        </w:rPr>
      </w:pPr>
    </w:p>
    <w:p w14:paraId="3E809DD0" w14:textId="7CC2C214"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NGET</w:t>
      </w:r>
    </w:p>
    <w:p w14:paraId="3DBE8086" w14:textId="569C61CA"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SPT</w:t>
      </w:r>
    </w:p>
    <w:p w14:paraId="55F80B25" w14:textId="48606B35"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SHE-T</w:t>
      </w:r>
    </w:p>
    <w:p w14:paraId="1A2BC247" w14:textId="77777777" w:rsidR="00446090" w:rsidRPr="006445C2" w:rsidRDefault="00E44A70" w:rsidP="00446090">
      <w:pPr>
        <w:pStyle w:val="ListParagraph"/>
        <w:numPr>
          <w:ilvl w:val="0"/>
          <w:numId w:val="20"/>
        </w:numPr>
        <w:spacing w:after="160" w:line="252" w:lineRule="auto"/>
        <w:ind w:left="1276" w:hanging="425"/>
        <w:jc w:val="both"/>
        <w:outlineLvl w:val="0"/>
        <w:rPr>
          <w:ins w:id="6" w:author="Steve Baker [NESO]" w:date="2025-10-16T10:42:00Z" w16du:dateUtc="2025-10-16T09:42:00Z"/>
          <w:rFonts w:ascii="Arial" w:hAnsi="Arial" w:cs="Arial"/>
          <w:sz w:val="20"/>
          <w:szCs w:val="20"/>
        </w:rPr>
      </w:pPr>
      <w:del w:id="7" w:author="Steve Baker [NESO]" w:date="2025-10-16T10:42:00Z" w16du:dateUtc="2025-10-16T09:42:00Z">
        <w:r w:rsidRPr="00A31DF5" w:rsidDel="00446090">
          <w:rPr>
            <w:rFonts w:ascii="Arial" w:eastAsia="Arial" w:hAnsi="Arial"/>
            <w:color w:val="000000"/>
            <w:sz w:val="20"/>
          </w:rPr>
          <w:delText xml:space="preserve">All Offshore Transmission Licence holders as appointed from time to time by the </w:delText>
        </w:r>
        <w:r w:rsidR="0045538B" w:rsidRPr="00A31DF5" w:rsidDel="00446090">
          <w:rPr>
            <w:rFonts w:ascii="Arial" w:eastAsia="Arial" w:hAnsi="Arial"/>
            <w:color w:val="000000"/>
            <w:sz w:val="20"/>
          </w:rPr>
          <w:delText>Authority.</w:delText>
        </w:r>
      </w:del>
    </w:p>
    <w:p w14:paraId="28907B6C" w14:textId="6C4124C0" w:rsidR="00446090" w:rsidRDefault="00446090" w:rsidP="00446090">
      <w:pPr>
        <w:pStyle w:val="ListParagraph"/>
        <w:numPr>
          <w:ilvl w:val="0"/>
          <w:numId w:val="20"/>
        </w:numPr>
        <w:spacing w:after="160" w:line="252" w:lineRule="auto"/>
        <w:ind w:left="1276" w:hanging="425"/>
        <w:jc w:val="both"/>
        <w:outlineLvl w:val="0"/>
        <w:rPr>
          <w:ins w:id="8" w:author="Steve Baker [NESO]" w:date="2025-10-16T10:42:00Z" w16du:dateUtc="2025-10-16T09:42:00Z"/>
          <w:rFonts w:ascii="Arial" w:hAnsi="Arial" w:cs="Arial"/>
          <w:sz w:val="20"/>
          <w:szCs w:val="20"/>
        </w:rPr>
      </w:pPr>
      <w:ins w:id="9" w:author="Steve Baker [NESO]" w:date="2025-10-16T10:42:00Z" w16du:dateUtc="2025-10-16T09:42:00Z">
        <w:r w:rsidRPr="006445C2">
          <w:rPr>
            <w:rFonts w:ascii="Arial" w:hAnsi="Arial" w:cs="Arial"/>
            <w:sz w:val="20"/>
            <w:szCs w:val="20"/>
          </w:rPr>
          <w:t>All Offshore Transmission License holders as appointed by Ofgem; and</w:t>
        </w:r>
      </w:ins>
    </w:p>
    <w:p w14:paraId="57159EB9" w14:textId="46F46340" w:rsidR="008779A2" w:rsidRPr="006445C2" w:rsidRDefault="00446090" w:rsidP="006445C2">
      <w:pPr>
        <w:pStyle w:val="ListParagraph"/>
        <w:numPr>
          <w:ilvl w:val="0"/>
          <w:numId w:val="20"/>
        </w:numPr>
        <w:spacing w:after="160" w:line="252" w:lineRule="auto"/>
        <w:ind w:left="1276" w:hanging="425"/>
        <w:jc w:val="both"/>
        <w:outlineLvl w:val="0"/>
        <w:rPr>
          <w:rFonts w:ascii="Arial" w:hAnsi="Arial" w:cs="Arial"/>
          <w:sz w:val="20"/>
          <w:szCs w:val="20"/>
        </w:rPr>
      </w:pPr>
      <w:ins w:id="10" w:author="Steve Baker [NESO]" w:date="2025-10-16T10:42:00Z" w16du:dateUtc="2025-10-16T09:42:00Z">
        <w:r w:rsidRPr="006445C2">
          <w:rPr>
            <w:rFonts w:ascii="Arial" w:hAnsi="Arial" w:cs="Arial"/>
            <w:sz w:val="20"/>
            <w:szCs w:val="20"/>
          </w:rPr>
          <w:t>All Competitively Appointed Transmission License holders as appointed by Ofgem.</w:t>
        </w:r>
      </w:ins>
    </w:p>
    <w:p w14:paraId="51D78ED5" w14:textId="77777777" w:rsidR="00062C7F" w:rsidRPr="00AF458A" w:rsidRDefault="00062C7F" w:rsidP="00062C7F">
      <w:pPr>
        <w:pStyle w:val="ListParagraph"/>
        <w:spacing w:after="160" w:line="252" w:lineRule="auto"/>
        <w:ind w:left="1134"/>
        <w:jc w:val="both"/>
        <w:outlineLvl w:val="0"/>
        <w:rPr>
          <w:rFonts w:ascii="Arial" w:hAnsi="Arial" w:cs="Arial"/>
          <w:sz w:val="20"/>
          <w:szCs w:val="20"/>
        </w:rPr>
      </w:pPr>
    </w:p>
    <w:p w14:paraId="74421101" w14:textId="29FAAE90" w:rsidR="000C59AD" w:rsidRPr="00AF458A" w:rsidRDefault="000714C3" w:rsidP="00062C7F">
      <w:pPr>
        <w:pStyle w:val="ListParagraph"/>
        <w:numPr>
          <w:ilvl w:val="1"/>
          <w:numId w:val="18"/>
        </w:numPr>
        <w:spacing w:after="160" w:line="252" w:lineRule="auto"/>
        <w:jc w:val="both"/>
        <w:outlineLvl w:val="0"/>
        <w:rPr>
          <w:rFonts w:ascii="Arial" w:hAnsi="Arial" w:cs="Arial"/>
          <w:sz w:val="20"/>
          <w:szCs w:val="20"/>
        </w:rPr>
      </w:pPr>
      <w:r w:rsidRPr="00062C7F">
        <w:rPr>
          <w:rFonts w:ascii="Arial" w:eastAsia="Arial" w:hAnsi="Arial"/>
          <w:color w:val="000000"/>
          <w:spacing w:val="-1"/>
          <w:sz w:val="20"/>
        </w:rPr>
        <w:t>T</w:t>
      </w:r>
      <w:r w:rsidR="00035327" w:rsidRPr="00062C7F">
        <w:rPr>
          <w:rFonts w:ascii="Arial" w:eastAsia="Arial" w:hAnsi="Arial"/>
          <w:color w:val="000000"/>
          <w:spacing w:val="-1"/>
          <w:sz w:val="20"/>
        </w:rPr>
        <w:t>he objective</w:t>
      </w:r>
      <w:r w:rsidR="00062C7F">
        <w:rPr>
          <w:rFonts w:ascii="Arial" w:eastAsia="Arial" w:hAnsi="Arial"/>
          <w:color w:val="000000"/>
          <w:spacing w:val="-1"/>
          <w:sz w:val="20"/>
        </w:rPr>
        <w:t>s</w:t>
      </w:r>
      <w:r w:rsidR="00035327" w:rsidRPr="00062C7F">
        <w:rPr>
          <w:rFonts w:ascii="Arial" w:eastAsia="Arial" w:hAnsi="Arial"/>
          <w:color w:val="000000"/>
          <w:spacing w:val="-1"/>
          <w:sz w:val="20"/>
        </w:rPr>
        <w:t xml:space="preserve"> of this procedure </w:t>
      </w:r>
      <w:r w:rsidR="00062C7F">
        <w:rPr>
          <w:rFonts w:ascii="Arial" w:eastAsia="Arial" w:hAnsi="Arial"/>
          <w:color w:val="000000"/>
          <w:spacing w:val="-1"/>
          <w:sz w:val="20"/>
        </w:rPr>
        <w:t>are</w:t>
      </w:r>
      <w:r w:rsidR="00035327" w:rsidRPr="00062C7F">
        <w:rPr>
          <w:rFonts w:ascii="Arial" w:eastAsia="Arial" w:hAnsi="Arial"/>
          <w:color w:val="000000"/>
          <w:spacing w:val="-1"/>
          <w:sz w:val="20"/>
        </w:rPr>
        <w:t xml:space="preserve"> to detail:</w:t>
      </w:r>
    </w:p>
    <w:p w14:paraId="10B493E0" w14:textId="77777777" w:rsidR="0016401E" w:rsidRPr="00AF458A" w:rsidRDefault="0016401E" w:rsidP="003152EA">
      <w:pPr>
        <w:pStyle w:val="ListParagraph"/>
        <w:spacing w:after="160" w:line="252" w:lineRule="auto"/>
        <w:ind w:left="864"/>
        <w:jc w:val="both"/>
        <w:rPr>
          <w:rFonts w:ascii="Arial" w:hAnsi="Arial" w:cs="Arial"/>
          <w:b/>
          <w:bCs/>
          <w:i/>
          <w:iCs/>
          <w:sz w:val="20"/>
          <w:szCs w:val="20"/>
        </w:rPr>
      </w:pPr>
    </w:p>
    <w:p w14:paraId="76B2E784" w14:textId="63B500E7" w:rsidR="00225131" w:rsidRDefault="00A975BC" w:rsidP="00062C7F">
      <w:pPr>
        <w:pStyle w:val="ListParagraph"/>
        <w:numPr>
          <w:ilvl w:val="0"/>
          <w:numId w:val="21"/>
        </w:numPr>
        <w:tabs>
          <w:tab w:val="left" w:pos="504"/>
          <w:tab w:val="left" w:pos="1276"/>
        </w:tabs>
        <w:spacing w:before="130" w:line="230" w:lineRule="exact"/>
        <w:ind w:right="144"/>
        <w:jc w:val="both"/>
        <w:textAlignment w:val="baseline"/>
        <w:rPr>
          <w:rFonts w:ascii="Arial" w:eastAsia="Arial" w:hAnsi="Arial"/>
          <w:color w:val="000000"/>
          <w:sz w:val="20"/>
        </w:rPr>
      </w:pPr>
      <w:r w:rsidRPr="00F9169F">
        <w:rPr>
          <w:rFonts w:ascii="Arial" w:eastAsia="Arial" w:hAnsi="Arial"/>
          <w:color w:val="000000"/>
          <w:sz w:val="20"/>
        </w:rPr>
        <w:t>H</w:t>
      </w:r>
      <w:r w:rsidR="00F9169F" w:rsidRPr="00F9169F">
        <w:rPr>
          <w:rFonts w:ascii="Arial" w:eastAsia="Arial" w:hAnsi="Arial"/>
          <w:color w:val="000000"/>
          <w:sz w:val="20"/>
        </w:rPr>
        <w:t>ow</w:t>
      </w:r>
      <w:r>
        <w:rPr>
          <w:rFonts w:ascii="Arial" w:eastAsia="Arial" w:hAnsi="Arial"/>
          <w:color w:val="000000"/>
          <w:sz w:val="20"/>
        </w:rPr>
        <w:t xml:space="preserve"> </w:t>
      </w:r>
      <w:r w:rsidR="00225131">
        <w:rPr>
          <w:rFonts w:ascii="Arial" w:eastAsia="Arial" w:hAnsi="Arial"/>
          <w:color w:val="000000"/>
          <w:sz w:val="20"/>
        </w:rPr>
        <w:t xml:space="preserve">(as set out in Section 3) </w:t>
      </w:r>
      <w:r w:rsidR="00F9169F" w:rsidRPr="00F9169F">
        <w:rPr>
          <w:rFonts w:ascii="Arial" w:eastAsia="Arial" w:hAnsi="Arial"/>
          <w:color w:val="000000"/>
          <w:sz w:val="20"/>
        </w:rPr>
        <w:t>the Modification</w:t>
      </w:r>
      <w:r w:rsidR="004E0D83">
        <w:rPr>
          <w:rFonts w:ascii="Arial" w:eastAsia="Arial" w:hAnsi="Arial"/>
          <w:color w:val="000000"/>
          <w:sz w:val="20"/>
        </w:rPr>
        <w:t xml:space="preserve"> Application (triggered by Modification Applications, or deemed Modification Applications, between Users and The Company) </w:t>
      </w:r>
      <w:r w:rsidR="00F9169F" w:rsidRPr="00F9169F">
        <w:rPr>
          <w:rFonts w:ascii="Arial" w:eastAsia="Arial" w:hAnsi="Arial"/>
          <w:color w:val="000000"/>
          <w:sz w:val="20"/>
        </w:rPr>
        <w:t xml:space="preserve">process is addressed </w:t>
      </w:r>
      <w:r w:rsidR="004E0D83">
        <w:rPr>
          <w:rFonts w:ascii="Arial" w:eastAsia="Arial" w:hAnsi="Arial"/>
          <w:color w:val="000000"/>
          <w:sz w:val="20"/>
        </w:rPr>
        <w:t xml:space="preserve">in accordance with the EA Timetable </w:t>
      </w:r>
      <w:r w:rsidR="00F9169F" w:rsidRPr="00F9169F">
        <w:rPr>
          <w:rFonts w:ascii="Arial" w:eastAsia="Arial" w:hAnsi="Arial"/>
          <w:color w:val="000000"/>
          <w:sz w:val="20"/>
        </w:rPr>
        <w:t>across The Company ~ TO interface</w:t>
      </w:r>
      <w:r w:rsidR="00225131">
        <w:rPr>
          <w:rFonts w:ascii="Arial" w:eastAsia="Arial" w:hAnsi="Arial"/>
          <w:color w:val="000000"/>
          <w:sz w:val="20"/>
        </w:rPr>
        <w:t xml:space="preserve"> and</w:t>
      </w:r>
      <w:r w:rsidR="00F9169F" w:rsidRPr="00F9169F">
        <w:rPr>
          <w:rFonts w:ascii="Arial" w:eastAsia="Arial" w:hAnsi="Arial"/>
          <w:color w:val="000000"/>
          <w:sz w:val="20"/>
        </w:rPr>
        <w:t xml:space="preserve"> the</w:t>
      </w:r>
      <w:r w:rsidR="00225131">
        <w:rPr>
          <w:rFonts w:ascii="Arial" w:eastAsia="Arial" w:hAnsi="Arial"/>
          <w:color w:val="000000"/>
          <w:sz w:val="20"/>
        </w:rPr>
        <w:t xml:space="preserve"> associated</w:t>
      </w:r>
      <w:r w:rsidR="00F9169F" w:rsidRPr="00F9169F">
        <w:rPr>
          <w:rFonts w:ascii="Arial" w:eastAsia="Arial" w:hAnsi="Arial"/>
          <w:color w:val="000000"/>
          <w:sz w:val="20"/>
        </w:rPr>
        <w:t xml:space="preserve"> TO ~ TO </w:t>
      </w:r>
      <w:proofErr w:type="gramStart"/>
      <w:r w:rsidR="00F9169F" w:rsidRPr="00F9169F">
        <w:rPr>
          <w:rFonts w:ascii="Arial" w:eastAsia="Arial" w:hAnsi="Arial"/>
          <w:color w:val="000000"/>
          <w:sz w:val="20"/>
        </w:rPr>
        <w:t>interface</w:t>
      </w:r>
      <w:r w:rsidR="00225131">
        <w:rPr>
          <w:rFonts w:ascii="Arial" w:eastAsia="Arial" w:hAnsi="Arial"/>
          <w:color w:val="000000"/>
          <w:sz w:val="20"/>
        </w:rPr>
        <w:t>;</w:t>
      </w:r>
      <w:proofErr w:type="gramEnd"/>
      <w:r>
        <w:rPr>
          <w:rFonts w:ascii="Arial" w:eastAsia="Arial" w:hAnsi="Arial"/>
          <w:color w:val="000000"/>
          <w:sz w:val="20"/>
        </w:rPr>
        <w:t xml:space="preserve"> </w:t>
      </w:r>
    </w:p>
    <w:p w14:paraId="2A114510" w14:textId="5D5C4434" w:rsidR="00F9169F" w:rsidRPr="00F9169F" w:rsidRDefault="00225131" w:rsidP="00062C7F">
      <w:pPr>
        <w:pStyle w:val="ListParagraph"/>
        <w:numPr>
          <w:ilvl w:val="0"/>
          <w:numId w:val="21"/>
        </w:numPr>
        <w:tabs>
          <w:tab w:val="left" w:pos="504"/>
          <w:tab w:val="left" w:pos="1276"/>
        </w:tabs>
        <w:spacing w:before="130" w:line="230" w:lineRule="exact"/>
        <w:ind w:right="144"/>
        <w:jc w:val="both"/>
        <w:textAlignment w:val="baseline"/>
        <w:rPr>
          <w:rFonts w:ascii="Arial" w:eastAsia="Arial" w:hAnsi="Arial"/>
          <w:color w:val="000000"/>
          <w:sz w:val="20"/>
        </w:rPr>
      </w:pPr>
      <w:r>
        <w:rPr>
          <w:rFonts w:ascii="Arial" w:eastAsia="Arial" w:hAnsi="Arial"/>
          <w:color w:val="000000"/>
          <w:sz w:val="20"/>
        </w:rPr>
        <w:t>How</w:t>
      </w:r>
      <w:r w:rsidR="00015B8A">
        <w:rPr>
          <w:rFonts w:ascii="Arial" w:eastAsia="Arial" w:hAnsi="Arial"/>
          <w:color w:val="000000"/>
          <w:sz w:val="20"/>
        </w:rPr>
        <w:t xml:space="preserve"> </w:t>
      </w:r>
      <w:r>
        <w:rPr>
          <w:rFonts w:ascii="Arial" w:eastAsia="Arial" w:hAnsi="Arial"/>
          <w:color w:val="000000"/>
          <w:sz w:val="20"/>
        </w:rPr>
        <w:t xml:space="preserve">(as set out in Section 4) </w:t>
      </w:r>
      <w:r w:rsidR="00015B8A">
        <w:rPr>
          <w:rFonts w:ascii="Arial" w:eastAsia="Arial" w:hAnsi="Arial"/>
          <w:color w:val="000000"/>
          <w:sz w:val="20"/>
        </w:rPr>
        <w:t xml:space="preserve">the process between The Company ~ TO interface </w:t>
      </w:r>
      <w:r w:rsidR="004878A7">
        <w:rPr>
          <w:rFonts w:ascii="Arial" w:eastAsia="Arial" w:hAnsi="Arial"/>
          <w:color w:val="000000"/>
          <w:sz w:val="20"/>
        </w:rPr>
        <w:t xml:space="preserve">is addressed </w:t>
      </w:r>
      <w:r w:rsidR="00AC00F4">
        <w:rPr>
          <w:rFonts w:ascii="Arial" w:eastAsia="Arial" w:hAnsi="Arial"/>
          <w:color w:val="000000"/>
          <w:sz w:val="20"/>
        </w:rPr>
        <w:t xml:space="preserve">in respect of Agreements associated </w:t>
      </w:r>
      <w:r w:rsidR="00AC00F4" w:rsidRPr="0054731D">
        <w:rPr>
          <w:rFonts w:ascii="Arial" w:eastAsia="Arial" w:hAnsi="Arial"/>
          <w:color w:val="000000"/>
          <w:sz w:val="20"/>
        </w:rPr>
        <w:t xml:space="preserve">with </w:t>
      </w:r>
      <w:r w:rsidR="00AC00F4" w:rsidRPr="00225131">
        <w:rPr>
          <w:rFonts w:ascii="Arial" w:eastAsia="Arial" w:hAnsi="Arial"/>
          <w:color w:val="000000"/>
          <w:sz w:val="20"/>
        </w:rPr>
        <w:t>projects</w:t>
      </w:r>
      <w:r w:rsidRPr="00225131">
        <w:rPr>
          <w:rFonts w:ascii="Arial" w:eastAsia="Arial" w:hAnsi="Arial"/>
          <w:color w:val="000000"/>
          <w:sz w:val="20"/>
        </w:rPr>
        <w:t xml:space="preserve"> that</w:t>
      </w:r>
      <w:r w:rsidR="0099684C" w:rsidRPr="00225131">
        <w:rPr>
          <w:rFonts w:ascii="Arial" w:eastAsia="Arial" w:hAnsi="Arial"/>
          <w:color w:val="000000"/>
          <w:sz w:val="20"/>
        </w:rPr>
        <w:t xml:space="preserve"> have</w:t>
      </w:r>
      <w:r w:rsidR="0099684C">
        <w:rPr>
          <w:rFonts w:ascii="Arial" w:eastAsia="Arial" w:hAnsi="Arial"/>
          <w:color w:val="000000"/>
          <w:sz w:val="20"/>
        </w:rPr>
        <w:t xml:space="preserve"> not met </w:t>
      </w:r>
      <w:r w:rsidR="0054731D">
        <w:rPr>
          <w:rFonts w:ascii="Arial" w:eastAsia="Arial" w:hAnsi="Arial"/>
          <w:color w:val="000000"/>
          <w:sz w:val="20"/>
        </w:rPr>
        <w:t xml:space="preserve">the </w:t>
      </w:r>
      <w:r w:rsidR="0099684C">
        <w:rPr>
          <w:rFonts w:ascii="Arial" w:eastAsia="Arial" w:hAnsi="Arial"/>
          <w:color w:val="000000"/>
          <w:sz w:val="20"/>
        </w:rPr>
        <w:t xml:space="preserve">Gate 2 </w:t>
      </w:r>
      <w:r w:rsidR="0054731D">
        <w:rPr>
          <w:rFonts w:ascii="Arial" w:eastAsia="Arial" w:hAnsi="Arial"/>
          <w:color w:val="000000"/>
          <w:sz w:val="20"/>
        </w:rPr>
        <w:t>C</w:t>
      </w:r>
      <w:r w:rsidR="00E71DB0">
        <w:rPr>
          <w:rFonts w:ascii="Arial" w:eastAsia="Arial" w:hAnsi="Arial"/>
          <w:color w:val="000000"/>
          <w:sz w:val="20"/>
        </w:rPr>
        <w:t>riteria</w:t>
      </w:r>
      <w:r w:rsidR="00D45989">
        <w:rPr>
          <w:rFonts w:ascii="Arial" w:eastAsia="Arial" w:hAnsi="Arial"/>
          <w:color w:val="000000"/>
          <w:sz w:val="20"/>
        </w:rPr>
        <w:t xml:space="preserve"> </w:t>
      </w:r>
      <w:r>
        <w:rPr>
          <w:rFonts w:ascii="Arial" w:eastAsia="Arial" w:hAnsi="Arial"/>
          <w:color w:val="000000"/>
          <w:sz w:val="20"/>
        </w:rPr>
        <w:t xml:space="preserve">(‘Gate 1 </w:t>
      </w:r>
      <w:r w:rsidR="006A0963">
        <w:rPr>
          <w:rFonts w:ascii="Arial" w:eastAsia="Arial" w:hAnsi="Arial"/>
          <w:color w:val="000000"/>
          <w:sz w:val="20"/>
        </w:rPr>
        <w:t>P</w:t>
      </w:r>
      <w:r>
        <w:rPr>
          <w:rFonts w:ascii="Arial" w:eastAsia="Arial" w:hAnsi="Arial"/>
          <w:color w:val="000000"/>
          <w:sz w:val="20"/>
        </w:rPr>
        <w:t>rojects</w:t>
      </w:r>
      <w:r w:rsidR="006A0963">
        <w:rPr>
          <w:rFonts w:ascii="Arial" w:eastAsia="Arial" w:hAnsi="Arial"/>
          <w:color w:val="000000"/>
          <w:sz w:val="20"/>
        </w:rPr>
        <w:t xml:space="preserve">’) </w:t>
      </w:r>
      <w:r w:rsidR="00AC00F4">
        <w:rPr>
          <w:rFonts w:ascii="Arial" w:eastAsia="Arial" w:hAnsi="Arial"/>
          <w:color w:val="000000"/>
          <w:sz w:val="20"/>
        </w:rPr>
        <w:t>under the process between The Company and Users as set out in CUSC Section</w:t>
      </w:r>
      <w:r w:rsidR="006A0963">
        <w:rPr>
          <w:rFonts w:ascii="Arial" w:eastAsia="Arial" w:hAnsi="Arial"/>
          <w:color w:val="000000"/>
          <w:sz w:val="20"/>
        </w:rPr>
        <w:t xml:space="preserve"> </w:t>
      </w:r>
      <w:proofErr w:type="gramStart"/>
      <w:r w:rsidR="006A0963">
        <w:rPr>
          <w:rFonts w:ascii="Arial" w:eastAsia="Arial" w:hAnsi="Arial"/>
          <w:color w:val="000000"/>
          <w:sz w:val="20"/>
        </w:rPr>
        <w:t>18</w:t>
      </w:r>
      <w:r w:rsidR="00F9169F" w:rsidRPr="00F9169F">
        <w:rPr>
          <w:rFonts w:ascii="Arial" w:eastAsia="Arial" w:hAnsi="Arial"/>
          <w:color w:val="000000"/>
          <w:sz w:val="20"/>
        </w:rPr>
        <w:t>;</w:t>
      </w:r>
      <w:proofErr w:type="gramEnd"/>
    </w:p>
    <w:p w14:paraId="73004591" w14:textId="2515F700" w:rsidR="00F9169F" w:rsidRPr="00F9169F" w:rsidRDefault="00F225C8" w:rsidP="003152EA">
      <w:pPr>
        <w:pStyle w:val="ListParagraph"/>
        <w:numPr>
          <w:ilvl w:val="0"/>
          <w:numId w:val="21"/>
        </w:numPr>
        <w:tabs>
          <w:tab w:val="left" w:pos="504"/>
          <w:tab w:val="left" w:pos="1512"/>
        </w:tabs>
        <w:spacing w:before="114" w:line="250" w:lineRule="exact"/>
        <w:jc w:val="both"/>
        <w:textAlignment w:val="baseline"/>
        <w:rPr>
          <w:rFonts w:ascii="Arial" w:eastAsia="Arial" w:hAnsi="Arial"/>
          <w:color w:val="000000"/>
          <w:sz w:val="20"/>
        </w:rPr>
      </w:pPr>
      <w:r>
        <w:rPr>
          <w:rFonts w:ascii="Arial" w:eastAsia="Arial" w:hAnsi="Arial"/>
          <w:color w:val="000000"/>
          <w:sz w:val="20"/>
        </w:rPr>
        <w:t>T</w:t>
      </w:r>
      <w:r w:rsidRPr="00F9169F">
        <w:rPr>
          <w:rFonts w:ascii="Arial" w:eastAsia="Arial" w:hAnsi="Arial"/>
          <w:color w:val="000000"/>
          <w:sz w:val="20"/>
        </w:rPr>
        <w:t>he</w:t>
      </w:r>
      <w:r w:rsidR="00F9169F" w:rsidRPr="00F9169F">
        <w:rPr>
          <w:rFonts w:ascii="Arial" w:eastAsia="Arial" w:hAnsi="Arial"/>
          <w:color w:val="000000"/>
          <w:sz w:val="20"/>
        </w:rPr>
        <w:t xml:space="preserve"> requirements for exchange of information in relation to these activities; and</w:t>
      </w:r>
    </w:p>
    <w:p w14:paraId="295CC244" w14:textId="5E208B06" w:rsidR="00D233EE" w:rsidRPr="00B25957" w:rsidRDefault="00F225C8" w:rsidP="003152EA">
      <w:pPr>
        <w:pStyle w:val="ListParagraph"/>
        <w:numPr>
          <w:ilvl w:val="0"/>
          <w:numId w:val="21"/>
        </w:numPr>
        <w:tabs>
          <w:tab w:val="left" w:pos="504"/>
          <w:tab w:val="left" w:pos="1512"/>
        </w:tabs>
        <w:spacing w:before="110" w:line="250" w:lineRule="exact"/>
        <w:jc w:val="both"/>
        <w:textAlignment w:val="baseline"/>
        <w:rPr>
          <w:rFonts w:ascii="Arial" w:eastAsia="Arial" w:hAnsi="Arial"/>
          <w:color w:val="000000"/>
          <w:sz w:val="20"/>
        </w:rPr>
      </w:pPr>
      <w:r>
        <w:rPr>
          <w:rFonts w:ascii="Arial" w:eastAsia="Arial" w:hAnsi="Arial"/>
          <w:color w:val="000000"/>
          <w:sz w:val="20"/>
        </w:rPr>
        <w:t>T</w:t>
      </w:r>
      <w:r w:rsidRPr="00F9169F">
        <w:rPr>
          <w:rFonts w:ascii="Arial" w:eastAsia="Arial" w:hAnsi="Arial"/>
          <w:color w:val="000000"/>
          <w:sz w:val="20"/>
        </w:rPr>
        <w:t xml:space="preserve">he </w:t>
      </w:r>
      <w:r w:rsidR="00F9169F" w:rsidRPr="00F9169F">
        <w:rPr>
          <w:rFonts w:ascii="Arial" w:eastAsia="Arial" w:hAnsi="Arial"/>
          <w:color w:val="000000"/>
          <w:sz w:val="20"/>
        </w:rPr>
        <w:t>lines of communication to be used.</w:t>
      </w:r>
    </w:p>
    <w:p w14:paraId="556D956B" w14:textId="77777777" w:rsidR="00234C8A" w:rsidRDefault="00234C8A" w:rsidP="003152EA">
      <w:pPr>
        <w:jc w:val="both"/>
      </w:pPr>
    </w:p>
    <w:p w14:paraId="2F338A6D" w14:textId="77777777" w:rsidR="002C4E54" w:rsidRPr="00426991" w:rsidRDefault="00426991" w:rsidP="003152EA">
      <w:pPr>
        <w:pStyle w:val="ListParagraph"/>
        <w:numPr>
          <w:ilvl w:val="0"/>
          <w:numId w:val="18"/>
        </w:numPr>
        <w:jc w:val="both"/>
      </w:pPr>
      <w:r>
        <w:t xml:space="preserve"> </w:t>
      </w:r>
      <w:r w:rsidRPr="00426991">
        <w:rPr>
          <w:rFonts w:ascii="Arial" w:eastAsia="Arial" w:hAnsi="Arial"/>
          <w:b/>
          <w:color w:val="000000"/>
          <w:spacing w:val="-3"/>
          <w:sz w:val="28"/>
        </w:rPr>
        <w:t>Key Definitions</w:t>
      </w:r>
    </w:p>
    <w:p w14:paraId="0FF138CA" w14:textId="77777777" w:rsidR="00F0097D" w:rsidRPr="00F0097D" w:rsidRDefault="00F0097D" w:rsidP="003152EA">
      <w:pPr>
        <w:jc w:val="both"/>
        <w:rPr>
          <w:sz w:val="20"/>
          <w:szCs w:val="20"/>
        </w:rPr>
      </w:pPr>
    </w:p>
    <w:p w14:paraId="0749C5A4" w14:textId="01DB7438" w:rsidR="001D5CED" w:rsidRPr="004D402A" w:rsidRDefault="00426991" w:rsidP="006A0963">
      <w:pPr>
        <w:pStyle w:val="ListParagraph"/>
        <w:numPr>
          <w:ilvl w:val="1"/>
          <w:numId w:val="18"/>
        </w:numPr>
        <w:ind w:left="567" w:hanging="567"/>
        <w:jc w:val="both"/>
        <w:rPr>
          <w:rFonts w:ascii="Arial" w:hAnsi="Arial" w:cs="Arial"/>
          <w:sz w:val="20"/>
          <w:szCs w:val="20"/>
        </w:rPr>
      </w:pPr>
      <w:r w:rsidRPr="00426991">
        <w:rPr>
          <w:rFonts w:ascii="Arial" w:eastAsia="Arial" w:hAnsi="Arial"/>
          <w:b/>
          <w:i/>
          <w:color w:val="000000"/>
          <w:sz w:val="20"/>
          <w:szCs w:val="20"/>
        </w:rPr>
        <w:t xml:space="preserve">For the purposes of STCP </w:t>
      </w:r>
      <w:r w:rsidR="00BF599F">
        <w:rPr>
          <w:rFonts w:ascii="Arial" w:eastAsia="Arial" w:hAnsi="Arial"/>
          <w:b/>
          <w:i/>
          <w:color w:val="000000"/>
          <w:sz w:val="20"/>
          <w:szCs w:val="20"/>
        </w:rPr>
        <w:t>18-8</w:t>
      </w:r>
      <w:r w:rsidRPr="00426991">
        <w:rPr>
          <w:rFonts w:ascii="Arial" w:eastAsia="Arial" w:hAnsi="Arial"/>
          <w:b/>
          <w:i/>
          <w:color w:val="000000"/>
          <w:sz w:val="20"/>
          <w:szCs w:val="20"/>
        </w:rPr>
        <w:t>:</w:t>
      </w:r>
    </w:p>
    <w:p w14:paraId="4EE45934" w14:textId="12328587" w:rsidR="006A0963" w:rsidRPr="004D402A" w:rsidRDefault="006A0963" w:rsidP="006A0963">
      <w:pPr>
        <w:pStyle w:val="ListParagraph"/>
        <w:ind w:left="792"/>
        <w:jc w:val="both"/>
        <w:rPr>
          <w:rFonts w:ascii="Arial" w:hAnsi="Arial" w:cs="Arial"/>
          <w:sz w:val="20"/>
          <w:szCs w:val="20"/>
        </w:rPr>
      </w:pPr>
    </w:p>
    <w:p w14:paraId="4A841C60" w14:textId="036730E0" w:rsidR="00E07973" w:rsidRPr="004D402A" w:rsidRDefault="00167707" w:rsidP="00E07973">
      <w:pPr>
        <w:pStyle w:val="ListParagraph"/>
        <w:numPr>
          <w:ilvl w:val="2"/>
          <w:numId w:val="18"/>
        </w:numPr>
        <w:ind w:left="1276" w:hanging="709"/>
        <w:jc w:val="both"/>
        <w:rPr>
          <w:rStyle w:val="normaltextrun"/>
          <w:rFonts w:ascii="Arial" w:hAnsi="Arial" w:cs="Arial"/>
          <w:sz w:val="20"/>
          <w:szCs w:val="20"/>
        </w:rPr>
      </w:pPr>
      <w:r w:rsidRPr="00AF458A">
        <w:rPr>
          <w:rStyle w:val="normaltextrun"/>
          <w:rFonts w:ascii="Arial" w:hAnsi="Arial" w:cs="Arial"/>
          <w:b/>
          <w:bCs/>
          <w:color w:val="000000"/>
          <w:sz w:val="20"/>
          <w:szCs w:val="20"/>
          <w:shd w:val="clear" w:color="auto" w:fill="FFFFFF"/>
        </w:rPr>
        <w:t>Affected Parties</w:t>
      </w:r>
      <w:r w:rsidRPr="00AF458A">
        <w:rPr>
          <w:rStyle w:val="normaltextrun"/>
          <w:rFonts w:ascii="Arial" w:hAnsi="Arial" w:cs="Arial"/>
          <w:color w:val="000000"/>
          <w:sz w:val="20"/>
          <w:szCs w:val="20"/>
          <w:shd w:val="clear" w:color="auto" w:fill="FFFFFF"/>
        </w:rPr>
        <w:t xml:space="preserve"> means the Host TO, Affected TO(s) and Other Affected TO(s) as appropriate, involved in producing TO</w:t>
      </w:r>
      <w:r w:rsidR="009E265E" w:rsidRPr="00AF458A">
        <w:rPr>
          <w:rStyle w:val="normaltextrun"/>
          <w:rFonts w:ascii="Arial" w:hAnsi="Arial" w:cs="Arial"/>
          <w:color w:val="000000"/>
          <w:sz w:val="20"/>
          <w:szCs w:val="20"/>
          <w:shd w:val="clear" w:color="auto" w:fill="FFFFFF"/>
        </w:rPr>
        <w:t>CA Variation</w:t>
      </w:r>
      <w:r w:rsidRPr="00AF458A">
        <w:rPr>
          <w:rStyle w:val="normaltextrun"/>
          <w:rFonts w:ascii="Arial" w:hAnsi="Arial" w:cs="Arial"/>
          <w:color w:val="000000"/>
          <w:sz w:val="20"/>
          <w:szCs w:val="20"/>
          <w:shd w:val="clear" w:color="auto" w:fill="FFFFFF"/>
        </w:rPr>
        <w:t xml:space="preserve"> Offers relating to a particular User Application. </w:t>
      </w:r>
    </w:p>
    <w:p w14:paraId="123DEC05" w14:textId="77777777" w:rsidR="00E07973" w:rsidRPr="004D402A" w:rsidRDefault="00E07973" w:rsidP="00E07973">
      <w:pPr>
        <w:pStyle w:val="ListParagraph"/>
        <w:ind w:left="1276"/>
        <w:jc w:val="both"/>
        <w:rPr>
          <w:rStyle w:val="normaltextrun"/>
          <w:rFonts w:ascii="Arial" w:hAnsi="Arial" w:cs="Arial"/>
          <w:sz w:val="20"/>
          <w:szCs w:val="20"/>
        </w:rPr>
      </w:pPr>
    </w:p>
    <w:p w14:paraId="51E49261" w14:textId="0CD98D7D" w:rsidR="00C24DD5" w:rsidRPr="004D402A" w:rsidRDefault="00E07973" w:rsidP="00E07973">
      <w:pPr>
        <w:pStyle w:val="ListParagraph"/>
        <w:numPr>
          <w:ilvl w:val="2"/>
          <w:numId w:val="18"/>
        </w:numPr>
        <w:ind w:left="1276" w:hanging="709"/>
        <w:jc w:val="both"/>
        <w:rPr>
          <w:rStyle w:val="eop"/>
          <w:rFonts w:ascii="Arial" w:hAnsi="Arial" w:cs="Arial"/>
          <w:sz w:val="20"/>
          <w:szCs w:val="20"/>
        </w:rPr>
      </w:pPr>
      <w:r w:rsidRPr="00AF458A">
        <w:rPr>
          <w:rStyle w:val="normaltextrun"/>
          <w:rFonts w:ascii="Arial" w:hAnsi="Arial" w:cs="Arial"/>
          <w:b/>
          <w:bCs/>
          <w:color w:val="000000"/>
          <w:sz w:val="20"/>
          <w:szCs w:val="20"/>
          <w:shd w:val="clear" w:color="auto" w:fill="FFFFFF"/>
        </w:rPr>
        <w:t>Affected TO</w:t>
      </w:r>
      <w:r w:rsidRPr="00AF458A">
        <w:rPr>
          <w:rStyle w:val="normaltextrun"/>
          <w:rFonts w:ascii="Arial" w:hAnsi="Arial" w:cs="Arial"/>
          <w:color w:val="000000"/>
          <w:sz w:val="20"/>
          <w:szCs w:val="20"/>
          <w:shd w:val="clear" w:color="auto" w:fill="FFFFFF"/>
        </w:rPr>
        <w:t>(s) means any Transmission Owner in relation to whose Transmission System the Relevant Connection Site satisfies the criteria set out in the STC, Schedule four (see STC Section D, part 2, paragraph 2.2.2). </w:t>
      </w:r>
      <w:r w:rsidRPr="00AF458A">
        <w:rPr>
          <w:rStyle w:val="eop"/>
          <w:rFonts w:ascii="Arial" w:hAnsi="Arial" w:cs="Arial"/>
          <w:color w:val="000000"/>
          <w:sz w:val="20"/>
          <w:szCs w:val="20"/>
          <w:shd w:val="clear" w:color="auto" w:fill="FFFFFF"/>
        </w:rPr>
        <w:t> </w:t>
      </w:r>
    </w:p>
    <w:p w14:paraId="0F2003C3" w14:textId="77777777" w:rsidR="00F3473C" w:rsidRPr="00AF458A" w:rsidRDefault="00F3473C" w:rsidP="000C4309">
      <w:pPr>
        <w:ind w:left="1276" w:firstLine="11"/>
        <w:jc w:val="both"/>
        <w:rPr>
          <w:rStyle w:val="normaltextrun"/>
          <w:rFonts w:ascii="Arial" w:hAnsi="Arial" w:cs="Arial"/>
          <w:color w:val="000000"/>
          <w:sz w:val="20"/>
          <w:szCs w:val="20"/>
          <w:shd w:val="clear" w:color="auto" w:fill="FFFFFF"/>
        </w:rPr>
      </w:pPr>
    </w:p>
    <w:p w14:paraId="0F68A794" w14:textId="77389CCE" w:rsidR="00E07973" w:rsidRPr="004D402A" w:rsidRDefault="00C24DD5" w:rsidP="000C4309">
      <w:pPr>
        <w:ind w:left="1276" w:firstLine="11"/>
        <w:jc w:val="both"/>
        <w:rPr>
          <w:rFonts w:ascii="Arial" w:hAnsi="Arial" w:cs="Arial"/>
          <w:sz w:val="20"/>
          <w:szCs w:val="20"/>
        </w:rPr>
      </w:pPr>
      <w:r w:rsidRPr="00AF458A">
        <w:rPr>
          <w:rStyle w:val="normaltextrun"/>
          <w:rFonts w:ascii="Arial" w:hAnsi="Arial" w:cs="Arial"/>
          <w:color w:val="000000"/>
          <w:sz w:val="20"/>
          <w:szCs w:val="20"/>
          <w:shd w:val="clear" w:color="auto" w:fill="FFFFFF"/>
        </w:rPr>
        <w:t>For the avoidance of doubt, no OFTO has a role under this STCP in respect of a Relevant Connection Site until an OFTO has been appointed under the Tender Process.</w:t>
      </w:r>
    </w:p>
    <w:p w14:paraId="0E5E7972" w14:textId="77777777" w:rsidR="00DC2091" w:rsidRPr="004D402A" w:rsidRDefault="00DC2091" w:rsidP="00DC2091">
      <w:pPr>
        <w:pStyle w:val="ListParagraph"/>
        <w:ind w:left="1276"/>
        <w:jc w:val="both"/>
        <w:rPr>
          <w:rFonts w:ascii="Arial" w:hAnsi="Arial" w:cs="Arial"/>
          <w:sz w:val="20"/>
          <w:szCs w:val="20"/>
        </w:rPr>
      </w:pPr>
    </w:p>
    <w:p w14:paraId="400F445C" w14:textId="3C92FCDB" w:rsidR="00F21210" w:rsidRPr="004D402A" w:rsidRDefault="00D47AD5" w:rsidP="00D83F4A">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Agreements</w:t>
      </w:r>
      <w:r w:rsidR="004D0EB5" w:rsidRPr="00AF458A">
        <w:rPr>
          <w:rFonts w:ascii="Arial" w:hAnsi="Arial" w:cs="Arial"/>
          <w:sz w:val="20"/>
          <w:szCs w:val="20"/>
        </w:rPr>
        <w:t xml:space="preserve"> </w:t>
      </w:r>
      <w:r w:rsidR="001D5CED" w:rsidRPr="00AF458A">
        <w:rPr>
          <w:rFonts w:ascii="Arial" w:eastAsiaTheme="minorHAnsi" w:hAnsi="Arial" w:cs="Arial"/>
          <w:kern w:val="2"/>
          <w:sz w:val="20"/>
          <w:szCs w:val="20"/>
          <w14:ligatures w14:val="standardContextual"/>
        </w:rPr>
        <w:t>refers to the T</w:t>
      </w:r>
      <w:r w:rsidR="00AC00F4" w:rsidRPr="00AF458A">
        <w:rPr>
          <w:rFonts w:ascii="Arial" w:eastAsiaTheme="minorHAnsi" w:hAnsi="Arial" w:cs="Arial"/>
          <w:kern w:val="2"/>
          <w:sz w:val="20"/>
          <w:szCs w:val="20"/>
          <w14:ligatures w14:val="standardContextual"/>
        </w:rPr>
        <w:t xml:space="preserve">ransmission </w:t>
      </w:r>
      <w:r w:rsidR="001D5CED" w:rsidRPr="00AF458A">
        <w:rPr>
          <w:rFonts w:ascii="Arial" w:eastAsiaTheme="minorHAnsi" w:hAnsi="Arial" w:cs="Arial"/>
          <w:kern w:val="2"/>
          <w:sz w:val="20"/>
          <w:szCs w:val="20"/>
          <w14:ligatures w14:val="standardContextual"/>
        </w:rPr>
        <w:t>O</w:t>
      </w:r>
      <w:r w:rsidR="00AC00F4" w:rsidRPr="00AF458A">
        <w:rPr>
          <w:rFonts w:ascii="Arial" w:eastAsiaTheme="minorHAnsi" w:hAnsi="Arial" w:cs="Arial"/>
          <w:kern w:val="2"/>
          <w:sz w:val="20"/>
          <w:szCs w:val="20"/>
          <w14:ligatures w14:val="standardContextual"/>
        </w:rPr>
        <w:t xml:space="preserve">wner </w:t>
      </w:r>
      <w:r w:rsidR="001D5CED" w:rsidRPr="00AF458A">
        <w:rPr>
          <w:rFonts w:ascii="Arial" w:eastAsiaTheme="minorHAnsi" w:hAnsi="Arial" w:cs="Arial"/>
          <w:kern w:val="2"/>
          <w:sz w:val="20"/>
          <w:szCs w:val="20"/>
          <w14:ligatures w14:val="standardContextual"/>
        </w:rPr>
        <w:t>C</w:t>
      </w:r>
      <w:r w:rsidR="00AC00F4" w:rsidRPr="00AF458A">
        <w:rPr>
          <w:rFonts w:ascii="Arial" w:eastAsiaTheme="minorHAnsi" w:hAnsi="Arial" w:cs="Arial"/>
          <w:kern w:val="2"/>
          <w:sz w:val="20"/>
          <w:szCs w:val="20"/>
          <w14:ligatures w14:val="standardContextual"/>
        </w:rPr>
        <w:t xml:space="preserve">onstruction </w:t>
      </w:r>
      <w:r w:rsidR="001D5CED" w:rsidRPr="00AF458A">
        <w:rPr>
          <w:rFonts w:ascii="Arial" w:eastAsiaTheme="minorHAnsi" w:hAnsi="Arial" w:cs="Arial"/>
          <w:kern w:val="2"/>
          <w:sz w:val="20"/>
          <w:szCs w:val="20"/>
          <w14:ligatures w14:val="standardContextual"/>
        </w:rPr>
        <w:t>A</w:t>
      </w:r>
      <w:r w:rsidR="00AC00F4" w:rsidRPr="00AF458A">
        <w:rPr>
          <w:rFonts w:ascii="Arial" w:eastAsiaTheme="minorHAnsi" w:hAnsi="Arial" w:cs="Arial"/>
          <w:kern w:val="2"/>
          <w:sz w:val="20"/>
          <w:szCs w:val="20"/>
          <w14:ligatures w14:val="standardContextual"/>
        </w:rPr>
        <w:t>greements (TOCAs)</w:t>
      </w:r>
      <w:r w:rsidR="001D5CED" w:rsidRPr="00AF458A">
        <w:rPr>
          <w:rFonts w:ascii="Arial" w:eastAsiaTheme="minorHAnsi" w:hAnsi="Arial" w:cs="Arial"/>
          <w:kern w:val="2"/>
          <w:sz w:val="20"/>
          <w:szCs w:val="20"/>
          <w14:ligatures w14:val="standardContextual"/>
        </w:rPr>
        <w:t xml:space="preserve"> and/or A</w:t>
      </w:r>
      <w:r w:rsidR="00AC00F4" w:rsidRPr="00AF458A">
        <w:rPr>
          <w:rFonts w:ascii="Arial" w:eastAsiaTheme="minorHAnsi" w:hAnsi="Arial" w:cs="Arial"/>
          <w:kern w:val="2"/>
          <w:sz w:val="20"/>
          <w:szCs w:val="20"/>
          <w14:ligatures w14:val="standardContextual"/>
        </w:rPr>
        <w:t xml:space="preserve">ffected </w:t>
      </w:r>
      <w:r w:rsidR="001D5CED" w:rsidRPr="00AF458A">
        <w:rPr>
          <w:rFonts w:ascii="Arial" w:eastAsiaTheme="minorHAnsi" w:hAnsi="Arial" w:cs="Arial"/>
          <w:kern w:val="2"/>
          <w:sz w:val="20"/>
          <w:szCs w:val="20"/>
          <w14:ligatures w14:val="standardContextual"/>
        </w:rPr>
        <w:t>TO</w:t>
      </w:r>
      <w:r w:rsidR="00AC00F4" w:rsidRPr="00AF458A">
        <w:rPr>
          <w:rFonts w:ascii="Arial" w:eastAsiaTheme="minorHAnsi" w:hAnsi="Arial" w:cs="Arial"/>
          <w:kern w:val="2"/>
          <w:sz w:val="20"/>
          <w:szCs w:val="20"/>
          <w14:ligatures w14:val="standardContextual"/>
        </w:rPr>
        <w:t>C</w:t>
      </w:r>
      <w:r w:rsidR="001D5CED" w:rsidRPr="00AF458A">
        <w:rPr>
          <w:rFonts w:ascii="Arial" w:eastAsiaTheme="minorHAnsi" w:hAnsi="Arial" w:cs="Arial"/>
          <w:kern w:val="2"/>
          <w:sz w:val="20"/>
          <w:szCs w:val="20"/>
          <w14:ligatures w14:val="standardContextual"/>
        </w:rPr>
        <w:t>A(s)</w:t>
      </w:r>
      <w:r w:rsidR="00AC00F4" w:rsidRPr="00AF458A">
        <w:rPr>
          <w:rFonts w:ascii="Arial" w:eastAsiaTheme="minorHAnsi" w:hAnsi="Arial" w:cs="Arial"/>
          <w:kern w:val="2"/>
          <w:sz w:val="20"/>
          <w:szCs w:val="20"/>
          <w14:ligatures w14:val="standardContextual"/>
        </w:rPr>
        <w:t xml:space="preserve"> (ATOCAs)</w:t>
      </w:r>
      <w:r w:rsidR="001D5CED" w:rsidRPr="00AF458A">
        <w:rPr>
          <w:rFonts w:ascii="Arial" w:eastAsiaTheme="minorHAnsi" w:hAnsi="Arial" w:cs="Arial"/>
          <w:kern w:val="2"/>
          <w:sz w:val="20"/>
          <w:szCs w:val="20"/>
          <w14:ligatures w14:val="standardContextual"/>
        </w:rPr>
        <w:t xml:space="preserve"> (as appropriate). </w:t>
      </w:r>
    </w:p>
    <w:p w14:paraId="357E0EEC" w14:textId="77777777" w:rsidR="00F21210" w:rsidRPr="004D402A" w:rsidRDefault="00F21210" w:rsidP="00F21210">
      <w:pPr>
        <w:pStyle w:val="ListParagraph"/>
        <w:ind w:left="1276"/>
        <w:jc w:val="both"/>
        <w:rPr>
          <w:rFonts w:ascii="Arial" w:hAnsi="Arial" w:cs="Arial"/>
          <w:sz w:val="20"/>
          <w:szCs w:val="20"/>
        </w:rPr>
      </w:pPr>
    </w:p>
    <w:p w14:paraId="00FE983F" w14:textId="1B709F1A" w:rsidR="00B86AF8" w:rsidRPr="00AF458A" w:rsidRDefault="00B86AF8" w:rsidP="006A0963">
      <w:pPr>
        <w:pStyle w:val="ListParagraph"/>
        <w:numPr>
          <w:ilvl w:val="2"/>
          <w:numId w:val="18"/>
        </w:numPr>
        <w:ind w:left="1276" w:hanging="709"/>
        <w:jc w:val="both"/>
        <w:rPr>
          <w:rFonts w:ascii="Arial" w:hAnsi="Arial" w:cs="Arial"/>
          <w:sz w:val="20"/>
          <w:szCs w:val="20"/>
        </w:rPr>
      </w:pPr>
      <w:r w:rsidRPr="00AF458A">
        <w:rPr>
          <w:rFonts w:ascii="Arial" w:eastAsia="Times New Roman" w:hAnsi="Arial" w:cs="Arial"/>
          <w:b/>
          <w:bCs/>
          <w:sz w:val="20"/>
          <w:szCs w:val="20"/>
          <w:lang w:eastAsia="en-GB"/>
        </w:rPr>
        <w:t>Batched Scheme Briefing Note (BSBN)</w:t>
      </w:r>
      <w:r w:rsidRPr="00AF458A">
        <w:rPr>
          <w:rFonts w:ascii="Arial" w:eastAsia="Times New Roman" w:hAnsi="Arial" w:cs="Arial"/>
          <w:sz w:val="20"/>
          <w:szCs w:val="20"/>
          <w:lang w:eastAsia="en-GB"/>
        </w:rPr>
        <w:t xml:space="preserve"> means </w:t>
      </w:r>
      <w:r w:rsidR="00BA7F8E" w:rsidRPr="00AF458A">
        <w:rPr>
          <w:rFonts w:ascii="Arial" w:eastAsia="Times New Roman" w:hAnsi="Arial" w:cs="Arial"/>
          <w:sz w:val="20"/>
          <w:szCs w:val="20"/>
          <w:lang w:eastAsia="en-GB"/>
        </w:rPr>
        <w:t xml:space="preserve">the </w:t>
      </w:r>
      <w:r w:rsidR="00D75B74" w:rsidRPr="00AF458A">
        <w:rPr>
          <w:rFonts w:ascii="Arial" w:eastAsia="Times New Roman" w:hAnsi="Arial" w:cs="Arial"/>
          <w:sz w:val="20"/>
          <w:szCs w:val="20"/>
          <w:lang w:eastAsia="en-GB"/>
        </w:rPr>
        <w:t xml:space="preserve">Scheme Briefing Note </w:t>
      </w:r>
      <w:r w:rsidR="00761E0E" w:rsidRPr="00AF458A">
        <w:rPr>
          <w:rFonts w:ascii="Arial" w:eastAsia="Times New Roman" w:hAnsi="Arial" w:cs="Arial"/>
          <w:sz w:val="20"/>
          <w:szCs w:val="20"/>
          <w:lang w:eastAsia="en-GB"/>
        </w:rPr>
        <w:t xml:space="preserve">sent </w:t>
      </w:r>
      <w:r w:rsidR="00BE01D0" w:rsidRPr="00AF458A">
        <w:rPr>
          <w:rFonts w:ascii="Arial" w:eastAsia="Times New Roman" w:hAnsi="Arial" w:cs="Arial"/>
          <w:sz w:val="20"/>
          <w:szCs w:val="20"/>
          <w:lang w:eastAsia="en-GB"/>
        </w:rPr>
        <w:t xml:space="preserve">by </w:t>
      </w:r>
      <w:r w:rsidR="7B5BF088" w:rsidRPr="00AF458A">
        <w:rPr>
          <w:rFonts w:ascii="Arial" w:eastAsia="Times New Roman" w:hAnsi="Arial" w:cs="Arial"/>
          <w:sz w:val="20"/>
          <w:szCs w:val="20"/>
          <w:lang w:eastAsia="en-GB"/>
        </w:rPr>
        <w:t>The Company</w:t>
      </w:r>
      <w:r w:rsidR="00D522F0" w:rsidRPr="00AF458A">
        <w:rPr>
          <w:rFonts w:ascii="Arial" w:eastAsia="Times New Roman" w:hAnsi="Arial" w:cs="Arial"/>
          <w:sz w:val="20"/>
          <w:szCs w:val="20"/>
          <w:lang w:eastAsia="en-GB"/>
        </w:rPr>
        <w:t xml:space="preserve"> </w:t>
      </w:r>
      <w:r w:rsidR="00153A18" w:rsidRPr="00AF458A">
        <w:rPr>
          <w:rFonts w:ascii="Arial" w:eastAsia="Times New Roman" w:hAnsi="Arial" w:cs="Arial"/>
          <w:sz w:val="20"/>
          <w:szCs w:val="20"/>
          <w:lang w:eastAsia="en-GB"/>
        </w:rPr>
        <w:t xml:space="preserve">to each TO respectively </w:t>
      </w:r>
      <w:r w:rsidR="00900514" w:rsidRPr="00AF458A">
        <w:rPr>
          <w:rFonts w:ascii="Arial" w:eastAsia="Times New Roman" w:hAnsi="Arial" w:cs="Arial"/>
          <w:sz w:val="20"/>
          <w:szCs w:val="20"/>
          <w:lang w:eastAsia="en-GB"/>
        </w:rPr>
        <w:t>(in batched format)</w:t>
      </w:r>
      <w:r w:rsidR="00153A18" w:rsidRPr="00AF458A">
        <w:rPr>
          <w:rFonts w:ascii="Arial" w:eastAsia="Times New Roman" w:hAnsi="Arial" w:cs="Arial"/>
          <w:sz w:val="20"/>
          <w:szCs w:val="20"/>
          <w:lang w:eastAsia="en-GB"/>
        </w:rPr>
        <w:t xml:space="preserve"> </w:t>
      </w:r>
      <w:r w:rsidR="00D522F0" w:rsidRPr="00AF458A">
        <w:rPr>
          <w:rFonts w:ascii="Arial" w:eastAsia="Times New Roman" w:hAnsi="Arial" w:cs="Arial"/>
          <w:sz w:val="20"/>
          <w:szCs w:val="20"/>
          <w:lang w:eastAsia="en-GB"/>
        </w:rPr>
        <w:t>as described in 3.2.1 of this STCP</w:t>
      </w:r>
      <w:r w:rsidR="000C1A1E" w:rsidRPr="00AF458A">
        <w:rPr>
          <w:rFonts w:ascii="Arial" w:eastAsia="Times New Roman" w:hAnsi="Arial" w:cs="Arial"/>
          <w:sz w:val="20"/>
          <w:szCs w:val="20"/>
          <w:lang w:eastAsia="en-GB"/>
        </w:rPr>
        <w:t>18-</w:t>
      </w:r>
      <w:r w:rsidR="005C5685">
        <w:rPr>
          <w:rFonts w:ascii="Arial" w:eastAsia="Times New Roman" w:hAnsi="Arial" w:cs="Arial"/>
          <w:sz w:val="20"/>
          <w:szCs w:val="20"/>
          <w:lang w:eastAsia="en-GB"/>
        </w:rPr>
        <w:t>8</w:t>
      </w:r>
      <w:r w:rsidR="00F225C8" w:rsidRPr="00AF458A">
        <w:rPr>
          <w:rFonts w:ascii="Arial" w:eastAsia="Times New Roman" w:hAnsi="Arial" w:cs="Arial"/>
          <w:sz w:val="20"/>
          <w:szCs w:val="20"/>
          <w:lang w:eastAsia="en-GB"/>
        </w:rPr>
        <w:t>.</w:t>
      </w:r>
    </w:p>
    <w:p w14:paraId="31972CBE" w14:textId="2C50CFA8" w:rsidR="00F21210" w:rsidRPr="00AF458A" w:rsidRDefault="00F21210" w:rsidP="00F21210">
      <w:pPr>
        <w:pStyle w:val="ListParagraph"/>
        <w:ind w:left="1276"/>
        <w:jc w:val="both"/>
        <w:rPr>
          <w:rFonts w:ascii="Arial" w:hAnsi="Arial" w:cs="Arial"/>
          <w:sz w:val="20"/>
          <w:szCs w:val="20"/>
        </w:rPr>
      </w:pPr>
    </w:p>
    <w:p w14:paraId="04FA0676" w14:textId="6B6F9854" w:rsidR="00771BEB" w:rsidRPr="004D402A" w:rsidRDefault="00771BEB" w:rsidP="00645C96">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1 Agreement</w:t>
      </w:r>
      <w:r w:rsidRPr="00AF458A">
        <w:rPr>
          <w:rFonts w:ascii="Arial" w:hAnsi="Arial" w:cs="Arial"/>
          <w:sz w:val="20"/>
          <w:szCs w:val="20"/>
        </w:rPr>
        <w:t xml:space="preserve"> as defined in Section 11 “Interpretation and Definitions” in the CUSC.</w:t>
      </w:r>
    </w:p>
    <w:p w14:paraId="06D67EAA" w14:textId="77777777" w:rsidR="00771BEB" w:rsidRPr="00AF458A" w:rsidRDefault="00771BEB" w:rsidP="00771BEB">
      <w:pPr>
        <w:pStyle w:val="ListParagraph"/>
        <w:rPr>
          <w:rFonts w:ascii="Arial" w:hAnsi="Arial" w:cs="Arial"/>
          <w:b/>
          <w:sz w:val="20"/>
          <w:szCs w:val="20"/>
        </w:rPr>
      </w:pPr>
    </w:p>
    <w:p w14:paraId="670BD1E4" w14:textId="2B939481" w:rsidR="00F504D8" w:rsidRPr="004D402A" w:rsidRDefault="001E6F97" w:rsidP="00645C96">
      <w:pPr>
        <w:pStyle w:val="ListParagraph"/>
        <w:numPr>
          <w:ilvl w:val="2"/>
          <w:numId w:val="18"/>
        </w:numPr>
        <w:ind w:left="1276" w:hanging="709"/>
        <w:jc w:val="both"/>
        <w:rPr>
          <w:rFonts w:ascii="Arial" w:hAnsi="Arial" w:cs="Arial"/>
          <w:sz w:val="20"/>
          <w:szCs w:val="20"/>
        </w:rPr>
      </w:pPr>
      <w:r w:rsidRPr="00AF458A">
        <w:rPr>
          <w:rFonts w:ascii="Arial" w:hAnsi="Arial" w:cs="Arial"/>
          <w:b/>
          <w:sz w:val="20"/>
          <w:szCs w:val="20"/>
        </w:rPr>
        <w:t>Connections Network Design Methodology</w:t>
      </w:r>
      <w:r w:rsidR="00693B1A" w:rsidRPr="00AF458A">
        <w:rPr>
          <w:rStyle w:val="cf01"/>
          <w:rFonts w:ascii="Arial" w:hAnsi="Arial" w:cs="Arial"/>
          <w:b/>
          <w:sz w:val="20"/>
          <w:szCs w:val="20"/>
        </w:rPr>
        <w:t xml:space="preserve"> (CNDM)</w:t>
      </w:r>
      <w:r w:rsidR="00E37509" w:rsidRPr="00AF458A">
        <w:rPr>
          <w:rStyle w:val="cf01"/>
          <w:rFonts w:ascii="Arial" w:hAnsi="Arial" w:cs="Arial"/>
          <w:sz w:val="20"/>
          <w:szCs w:val="20"/>
        </w:rPr>
        <w:t xml:space="preserve"> </w:t>
      </w:r>
      <w:r w:rsidR="001A694E" w:rsidRPr="00AF458A">
        <w:rPr>
          <w:rStyle w:val="cf01"/>
          <w:rFonts w:ascii="Arial" w:hAnsi="Arial" w:cs="Arial"/>
          <w:sz w:val="20"/>
          <w:szCs w:val="20"/>
        </w:rPr>
        <w:t>means the document</w:t>
      </w:r>
      <w:r w:rsidR="00BB456B" w:rsidRPr="00AF458A">
        <w:rPr>
          <w:rStyle w:val="cf01"/>
          <w:rFonts w:ascii="Arial" w:hAnsi="Arial" w:cs="Arial"/>
          <w:sz w:val="20"/>
          <w:szCs w:val="20"/>
        </w:rPr>
        <w:t xml:space="preserve"> </w:t>
      </w:r>
      <w:r w:rsidR="00CC0C1E" w:rsidRPr="00AF458A">
        <w:rPr>
          <w:rStyle w:val="cf01"/>
          <w:rFonts w:ascii="Arial" w:hAnsi="Arial" w:cs="Arial"/>
          <w:sz w:val="20"/>
          <w:szCs w:val="20"/>
        </w:rPr>
        <w:t xml:space="preserve">of that name </w:t>
      </w:r>
      <w:r w:rsidR="006A0963" w:rsidRPr="00AF458A">
        <w:rPr>
          <w:rStyle w:val="cf01"/>
          <w:rFonts w:ascii="Arial" w:hAnsi="Arial" w:cs="Arial"/>
          <w:sz w:val="20"/>
          <w:szCs w:val="20"/>
        </w:rPr>
        <w:t xml:space="preserve">which is </w:t>
      </w:r>
      <w:r w:rsidR="00FD5270" w:rsidRPr="00AF458A">
        <w:rPr>
          <w:rStyle w:val="cf01"/>
          <w:rFonts w:ascii="Arial" w:hAnsi="Arial" w:cs="Arial"/>
          <w:sz w:val="20"/>
          <w:szCs w:val="20"/>
        </w:rPr>
        <w:t xml:space="preserve">referred to </w:t>
      </w:r>
      <w:r w:rsidR="00BB456B" w:rsidRPr="00AF458A">
        <w:rPr>
          <w:rStyle w:val="cf01"/>
          <w:rFonts w:ascii="Arial" w:hAnsi="Arial" w:cs="Arial"/>
          <w:sz w:val="20"/>
          <w:szCs w:val="20"/>
        </w:rPr>
        <w:t xml:space="preserve">in </w:t>
      </w:r>
      <w:r w:rsidR="00935726" w:rsidRPr="00AF458A">
        <w:rPr>
          <w:rStyle w:val="cf01"/>
          <w:rFonts w:ascii="Arial" w:hAnsi="Arial" w:cs="Arial"/>
          <w:sz w:val="20"/>
          <w:szCs w:val="20"/>
        </w:rPr>
        <w:t>the ESO Licence</w:t>
      </w:r>
      <w:r w:rsidR="001F1EAB" w:rsidRPr="00AF458A">
        <w:rPr>
          <w:rStyle w:val="cf01"/>
          <w:rFonts w:ascii="Arial" w:hAnsi="Arial" w:cs="Arial"/>
          <w:sz w:val="20"/>
          <w:szCs w:val="20"/>
        </w:rPr>
        <w:t xml:space="preserve"> and Transmission Licences</w:t>
      </w:r>
      <w:r w:rsidR="00E37509" w:rsidRPr="00AF458A">
        <w:rPr>
          <w:rStyle w:val="cf01"/>
          <w:rFonts w:ascii="Arial" w:hAnsi="Arial" w:cs="Arial"/>
          <w:sz w:val="20"/>
          <w:szCs w:val="20"/>
        </w:rPr>
        <w:t>.</w:t>
      </w:r>
      <w:r w:rsidR="00645C96" w:rsidRPr="00AF458A">
        <w:rPr>
          <w:rFonts w:ascii="Arial" w:hAnsi="Arial" w:cs="Arial"/>
          <w:sz w:val="20"/>
          <w:szCs w:val="20"/>
        </w:rPr>
        <w:t xml:space="preserve"> </w:t>
      </w:r>
    </w:p>
    <w:p w14:paraId="7828E15F" w14:textId="77777777" w:rsidR="00F21210" w:rsidRPr="004D402A" w:rsidRDefault="00F21210" w:rsidP="00F21210">
      <w:pPr>
        <w:jc w:val="both"/>
        <w:rPr>
          <w:rFonts w:ascii="Arial" w:hAnsi="Arial" w:cs="Arial"/>
          <w:sz w:val="20"/>
          <w:szCs w:val="20"/>
        </w:rPr>
      </w:pPr>
    </w:p>
    <w:p w14:paraId="41F4205A" w14:textId="76C19E79" w:rsidR="00A37BC2" w:rsidRPr="00AF458A" w:rsidRDefault="00A37BC2"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Existing Agreement</w:t>
      </w:r>
      <w:r w:rsidR="0022412C">
        <w:rPr>
          <w:rFonts w:ascii="Arial" w:hAnsi="Arial" w:cs="Arial"/>
          <w:b/>
          <w:bCs/>
          <w:sz w:val="20"/>
          <w:szCs w:val="20"/>
        </w:rPr>
        <w:t>s</w:t>
      </w:r>
      <w:r w:rsidRPr="00AF458A">
        <w:rPr>
          <w:rFonts w:ascii="Arial" w:hAnsi="Arial" w:cs="Arial"/>
          <w:sz w:val="20"/>
          <w:szCs w:val="20"/>
        </w:rPr>
        <w:t xml:space="preserve"> </w:t>
      </w:r>
      <w:r w:rsidR="0022412C" w:rsidRPr="00AF458A">
        <w:rPr>
          <w:rFonts w:ascii="Arial" w:hAnsi="Arial" w:cs="Arial"/>
          <w:sz w:val="20"/>
          <w:szCs w:val="20"/>
        </w:rPr>
        <w:t>as defined in Section 11 “Interpretation and Definitions” in the CUSC</w:t>
      </w:r>
      <w:r w:rsidR="0022412C">
        <w:rPr>
          <w:rFonts w:ascii="Arial" w:hAnsi="Arial" w:cs="Arial"/>
          <w:sz w:val="20"/>
          <w:szCs w:val="20"/>
        </w:rPr>
        <w:t>.</w:t>
      </w:r>
    </w:p>
    <w:p w14:paraId="4D8A0033" w14:textId="77777777" w:rsidR="00A37BC2" w:rsidRPr="00AF458A" w:rsidRDefault="00A37BC2" w:rsidP="00A37BC2">
      <w:pPr>
        <w:pStyle w:val="ListParagraph"/>
        <w:rPr>
          <w:rFonts w:ascii="Arial" w:hAnsi="Arial" w:cs="Arial"/>
          <w:b/>
          <w:bCs/>
          <w:sz w:val="20"/>
          <w:szCs w:val="20"/>
        </w:rPr>
      </w:pPr>
    </w:p>
    <w:p w14:paraId="08D85C90" w14:textId="6DBF1FDD" w:rsidR="00905F52" w:rsidRPr="002345C2" w:rsidRDefault="0041109A"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Existing Agreement (EA)</w:t>
      </w:r>
      <w:r w:rsidR="009D7BF9" w:rsidRPr="00AF458A">
        <w:rPr>
          <w:rFonts w:ascii="Arial" w:hAnsi="Arial" w:cs="Arial"/>
          <w:b/>
          <w:bCs/>
          <w:sz w:val="20"/>
          <w:szCs w:val="20"/>
        </w:rPr>
        <w:t xml:space="preserve"> Timetable</w:t>
      </w:r>
      <w:r w:rsidR="009D7BF9" w:rsidRPr="00AF458A">
        <w:rPr>
          <w:rFonts w:ascii="Arial" w:hAnsi="Arial" w:cs="Arial"/>
          <w:sz w:val="20"/>
          <w:szCs w:val="20"/>
        </w:rPr>
        <w:t xml:space="preserve"> </w:t>
      </w:r>
      <w:r w:rsidRPr="00AF458A">
        <w:rPr>
          <w:rFonts w:ascii="Arial" w:hAnsi="Arial" w:cs="Arial"/>
          <w:sz w:val="20"/>
          <w:szCs w:val="20"/>
        </w:rPr>
        <w:t xml:space="preserve">means the timetable </w:t>
      </w:r>
      <w:r w:rsidR="00342C7E" w:rsidRPr="00AF458A">
        <w:rPr>
          <w:rFonts w:ascii="Arial" w:hAnsi="Arial" w:cs="Arial"/>
          <w:sz w:val="20"/>
          <w:szCs w:val="20"/>
        </w:rPr>
        <w:t>The Company will publish in accordance with CUSC</w:t>
      </w:r>
      <w:r w:rsidRPr="00AF458A">
        <w:rPr>
          <w:rFonts w:ascii="Arial" w:hAnsi="Arial" w:cs="Arial"/>
          <w:sz w:val="20"/>
          <w:szCs w:val="20"/>
        </w:rPr>
        <w:t xml:space="preserve"> Section 18</w:t>
      </w:r>
      <w:r w:rsidR="00342C7E" w:rsidRPr="00AF458A">
        <w:rPr>
          <w:rFonts w:ascii="Arial" w:hAnsi="Arial" w:cs="Arial"/>
          <w:sz w:val="20"/>
          <w:szCs w:val="20"/>
        </w:rPr>
        <w:t>.</w:t>
      </w:r>
    </w:p>
    <w:p w14:paraId="5CD13E85" w14:textId="77777777" w:rsidR="00F21210" w:rsidRPr="002345C2" w:rsidRDefault="00F21210" w:rsidP="00F21210">
      <w:pPr>
        <w:jc w:val="both"/>
        <w:rPr>
          <w:rFonts w:ascii="Arial" w:hAnsi="Arial" w:cs="Arial"/>
          <w:sz w:val="20"/>
          <w:szCs w:val="20"/>
        </w:rPr>
      </w:pPr>
    </w:p>
    <w:p w14:paraId="3D3EFEBA" w14:textId="2DAE05C1" w:rsidR="00BC15A0" w:rsidRPr="00AF458A" w:rsidRDefault="004A7E1F" w:rsidP="00F21210">
      <w:pPr>
        <w:pStyle w:val="ListParagraph"/>
        <w:numPr>
          <w:ilvl w:val="2"/>
          <w:numId w:val="18"/>
        </w:numPr>
        <w:ind w:left="1276" w:hanging="709"/>
        <w:jc w:val="both"/>
        <w:rPr>
          <w:rFonts w:ascii="Arial" w:hAnsi="Arial" w:cs="Arial"/>
          <w:b/>
          <w:color w:val="000000" w:themeColor="text1"/>
          <w:sz w:val="20"/>
          <w:szCs w:val="20"/>
        </w:rPr>
      </w:pPr>
      <w:r w:rsidRPr="00AF458A">
        <w:rPr>
          <w:rFonts w:ascii="Arial" w:eastAsia="Times New Roman" w:hAnsi="Arial" w:cs="Arial"/>
          <w:b/>
          <w:color w:val="000000" w:themeColor="text1"/>
          <w:sz w:val="20"/>
          <w:szCs w:val="20"/>
          <w:lang w:eastAsia="en-GB"/>
        </w:rPr>
        <w:t>EA Gated Design Process</w:t>
      </w:r>
      <w:r w:rsidR="00BC15A0" w:rsidRPr="00AF458A">
        <w:rPr>
          <w:rFonts w:ascii="Arial" w:eastAsia="Times New Roman" w:hAnsi="Arial" w:cs="Arial"/>
          <w:b/>
          <w:color w:val="000000" w:themeColor="text1"/>
          <w:sz w:val="20"/>
          <w:szCs w:val="20"/>
          <w:lang w:eastAsia="en-GB"/>
        </w:rPr>
        <w:t xml:space="preserve"> </w:t>
      </w:r>
      <w:r w:rsidR="008F19A5" w:rsidRPr="00AF458A">
        <w:rPr>
          <w:rFonts w:ascii="Arial" w:eastAsia="Times New Roman" w:hAnsi="Arial" w:cs="Arial"/>
          <w:color w:val="000000" w:themeColor="text1"/>
          <w:sz w:val="20"/>
          <w:szCs w:val="20"/>
          <w:lang w:eastAsia="en-GB"/>
        </w:rPr>
        <w:t xml:space="preserve">means the </w:t>
      </w:r>
      <w:r w:rsidR="006E1F97" w:rsidRPr="00AF458A">
        <w:rPr>
          <w:rFonts w:ascii="Arial" w:eastAsia="Times New Roman" w:hAnsi="Arial" w:cs="Arial"/>
          <w:color w:val="000000" w:themeColor="text1"/>
          <w:sz w:val="20"/>
          <w:szCs w:val="20"/>
          <w:lang w:eastAsia="en-GB"/>
        </w:rPr>
        <w:t>approach</w:t>
      </w:r>
      <w:r w:rsidR="0054286D" w:rsidRPr="00AF458A">
        <w:rPr>
          <w:rFonts w:ascii="Arial" w:eastAsia="Times New Roman" w:hAnsi="Arial" w:cs="Arial"/>
          <w:color w:val="000000" w:themeColor="text1"/>
          <w:sz w:val="20"/>
          <w:szCs w:val="20"/>
          <w:lang w:eastAsia="en-GB"/>
        </w:rPr>
        <w:t xml:space="preserve"> </w:t>
      </w:r>
      <w:r w:rsidR="009C6D9B" w:rsidRPr="00AF458A">
        <w:rPr>
          <w:rFonts w:ascii="Arial" w:eastAsia="Times New Roman" w:hAnsi="Arial" w:cs="Arial"/>
          <w:color w:val="000000" w:themeColor="text1"/>
          <w:sz w:val="20"/>
          <w:szCs w:val="20"/>
          <w:lang w:eastAsia="en-GB"/>
        </w:rPr>
        <w:t xml:space="preserve">by which </w:t>
      </w:r>
      <w:r w:rsidR="00152531" w:rsidRPr="00AF458A">
        <w:rPr>
          <w:rFonts w:ascii="Arial" w:eastAsia="Times New Roman" w:hAnsi="Arial" w:cs="Arial"/>
          <w:color w:val="000000" w:themeColor="text1"/>
          <w:sz w:val="20"/>
          <w:szCs w:val="20"/>
          <w:lang w:eastAsia="en-GB"/>
        </w:rPr>
        <w:t>Existing Agreements</w:t>
      </w:r>
      <w:r w:rsidR="00372C09" w:rsidRPr="00AF458A">
        <w:rPr>
          <w:rFonts w:ascii="Arial" w:eastAsia="Times New Roman" w:hAnsi="Arial" w:cs="Arial"/>
          <w:color w:val="000000" w:themeColor="text1"/>
          <w:sz w:val="20"/>
          <w:szCs w:val="20"/>
          <w:lang w:eastAsia="en-GB"/>
        </w:rPr>
        <w:t xml:space="preserve"> for </w:t>
      </w:r>
      <w:r w:rsidR="00372C09" w:rsidRPr="002345C2">
        <w:rPr>
          <w:rFonts w:ascii="Arial" w:hAnsi="Arial" w:cs="Arial"/>
          <w:color w:val="000000" w:themeColor="text1"/>
          <w:sz w:val="20"/>
          <w:szCs w:val="20"/>
          <w:shd w:val="clear" w:color="auto" w:fill="FFFFFF"/>
        </w:rPr>
        <w:t xml:space="preserve">relevant generation and </w:t>
      </w:r>
      <w:r w:rsidR="00645822" w:rsidRPr="002345C2">
        <w:rPr>
          <w:rFonts w:ascii="Arial" w:hAnsi="Arial" w:cs="Arial"/>
          <w:color w:val="000000" w:themeColor="text1"/>
          <w:sz w:val="20"/>
          <w:szCs w:val="20"/>
          <w:shd w:val="clear" w:color="auto" w:fill="FFFFFF"/>
        </w:rPr>
        <w:t xml:space="preserve">transmission </w:t>
      </w:r>
      <w:r w:rsidR="00372C09" w:rsidRPr="002345C2">
        <w:rPr>
          <w:rFonts w:ascii="Arial" w:hAnsi="Arial" w:cs="Arial"/>
          <w:color w:val="000000" w:themeColor="text1"/>
          <w:sz w:val="20"/>
          <w:szCs w:val="20"/>
          <w:shd w:val="clear" w:color="auto" w:fill="FFFFFF"/>
        </w:rPr>
        <w:t xml:space="preserve">demand connections will be assessed and strategically designed in alignment with </w:t>
      </w:r>
      <w:r w:rsidR="00900514" w:rsidRPr="002345C2">
        <w:rPr>
          <w:rFonts w:ascii="Arial" w:hAnsi="Arial" w:cs="Arial"/>
          <w:color w:val="000000" w:themeColor="text1"/>
          <w:sz w:val="20"/>
          <w:szCs w:val="20"/>
          <w:shd w:val="clear" w:color="auto" w:fill="FFFFFF"/>
        </w:rPr>
        <w:t>the C</w:t>
      </w:r>
      <w:r w:rsidR="69599E75" w:rsidRPr="002345C2">
        <w:rPr>
          <w:rFonts w:ascii="Arial" w:hAnsi="Arial" w:cs="Arial"/>
          <w:color w:val="000000" w:themeColor="text1"/>
          <w:sz w:val="20"/>
          <w:szCs w:val="20"/>
          <w:shd w:val="clear" w:color="auto" w:fill="FFFFFF"/>
        </w:rPr>
        <w:t xml:space="preserve">onstruction </w:t>
      </w:r>
      <w:r w:rsidR="00900514" w:rsidRPr="002345C2">
        <w:rPr>
          <w:rFonts w:ascii="Arial" w:hAnsi="Arial" w:cs="Arial"/>
          <w:color w:val="000000" w:themeColor="text1"/>
          <w:sz w:val="20"/>
          <w:szCs w:val="20"/>
          <w:shd w:val="clear" w:color="auto" w:fill="FFFFFF"/>
        </w:rPr>
        <w:t>P</w:t>
      </w:r>
      <w:r w:rsidR="1704BA7F" w:rsidRPr="002345C2">
        <w:rPr>
          <w:rFonts w:ascii="Arial" w:hAnsi="Arial" w:cs="Arial"/>
          <w:color w:val="000000" w:themeColor="text1"/>
          <w:sz w:val="20"/>
          <w:szCs w:val="20"/>
          <w:shd w:val="clear" w:color="auto" w:fill="FFFFFF"/>
        </w:rPr>
        <w:t xml:space="preserve">lanning </w:t>
      </w:r>
      <w:r w:rsidR="00414BF5" w:rsidRPr="002345C2">
        <w:rPr>
          <w:rFonts w:ascii="Arial" w:hAnsi="Arial" w:cs="Arial"/>
          <w:color w:val="000000" w:themeColor="text1"/>
          <w:sz w:val="20"/>
          <w:szCs w:val="20"/>
          <w:shd w:val="clear" w:color="auto" w:fill="FFFFFF"/>
        </w:rPr>
        <w:t>Assumptions</w:t>
      </w:r>
      <w:r w:rsidR="00900514" w:rsidRPr="002345C2">
        <w:rPr>
          <w:rFonts w:ascii="Arial" w:hAnsi="Arial" w:cs="Arial"/>
          <w:color w:val="000000" w:themeColor="text1"/>
          <w:sz w:val="20"/>
          <w:szCs w:val="20"/>
          <w:shd w:val="clear" w:color="auto" w:fill="FFFFFF"/>
        </w:rPr>
        <w:t xml:space="preserve"> and CNDM</w:t>
      </w:r>
      <w:r w:rsidR="002B63FF" w:rsidRPr="002345C2">
        <w:rPr>
          <w:rFonts w:ascii="Arial" w:hAnsi="Arial" w:cs="Arial"/>
          <w:color w:val="000000" w:themeColor="text1"/>
          <w:sz w:val="20"/>
          <w:szCs w:val="20"/>
        </w:rPr>
        <w:t>.</w:t>
      </w:r>
    </w:p>
    <w:p w14:paraId="34BF04E1" w14:textId="77777777" w:rsidR="00BC15A0" w:rsidRPr="00AF458A" w:rsidRDefault="00BC15A0" w:rsidP="00BC15A0">
      <w:pPr>
        <w:pStyle w:val="ListParagraph"/>
        <w:rPr>
          <w:rFonts w:ascii="Arial" w:hAnsi="Arial" w:cs="Arial"/>
          <w:b/>
          <w:bCs/>
          <w:sz w:val="20"/>
          <w:szCs w:val="20"/>
        </w:rPr>
      </w:pPr>
    </w:p>
    <w:p w14:paraId="5364D6FE" w14:textId="613CB9EC" w:rsidR="001E5283" w:rsidRPr="00AF458A" w:rsidRDefault="001E5283" w:rsidP="00F2121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EA Request</w:t>
      </w:r>
      <w:r w:rsidR="00A4075E" w:rsidRPr="00AF458A">
        <w:rPr>
          <w:rFonts w:ascii="Arial" w:hAnsi="Arial" w:cs="Arial"/>
          <w:sz w:val="20"/>
          <w:szCs w:val="20"/>
        </w:rPr>
        <w:t xml:space="preserve"> </w:t>
      </w:r>
      <w:r w:rsidR="00F8507E" w:rsidRPr="00AF458A">
        <w:rPr>
          <w:rFonts w:ascii="Arial" w:hAnsi="Arial" w:cs="Arial"/>
          <w:sz w:val="20"/>
          <w:szCs w:val="20"/>
        </w:rPr>
        <w:t>as defined in Section 11 “Interpretation and Definitions” of the CUSC.</w:t>
      </w:r>
      <w:r w:rsidR="00F8507E" w:rsidRPr="00AF458A" w:rsidDel="00F8507E">
        <w:rPr>
          <w:rFonts w:ascii="Arial" w:hAnsi="Arial" w:cs="Arial"/>
          <w:sz w:val="20"/>
          <w:szCs w:val="20"/>
        </w:rPr>
        <w:t xml:space="preserve"> </w:t>
      </w:r>
      <w:r w:rsidR="00A4075E" w:rsidRPr="00AF458A">
        <w:rPr>
          <w:rFonts w:ascii="Arial" w:hAnsi="Arial" w:cs="Arial"/>
          <w:sz w:val="20"/>
          <w:szCs w:val="20"/>
        </w:rPr>
        <w:t xml:space="preserve"> </w:t>
      </w:r>
    </w:p>
    <w:p w14:paraId="5E98A2CA" w14:textId="77777777" w:rsidR="001E5283" w:rsidRPr="00AF458A" w:rsidRDefault="001E5283" w:rsidP="00A4075E">
      <w:pPr>
        <w:pStyle w:val="ListParagraph"/>
        <w:rPr>
          <w:rFonts w:ascii="Arial" w:hAnsi="Arial" w:cs="Arial"/>
          <w:b/>
          <w:bCs/>
          <w:sz w:val="20"/>
          <w:szCs w:val="20"/>
        </w:rPr>
      </w:pPr>
    </w:p>
    <w:p w14:paraId="71FAFA6C" w14:textId="6290E918" w:rsidR="00F21210" w:rsidRPr="002345C2" w:rsidRDefault="00D90030" w:rsidP="00F2121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EA Request Window</w:t>
      </w:r>
      <w:r w:rsidR="005D4A10" w:rsidRPr="00AF458A">
        <w:rPr>
          <w:rFonts w:ascii="Arial" w:hAnsi="Arial" w:cs="Arial"/>
          <w:sz w:val="20"/>
          <w:szCs w:val="20"/>
        </w:rPr>
        <w:t xml:space="preserve"> as defined in </w:t>
      </w:r>
      <w:r w:rsidR="00A11DD6" w:rsidRPr="00AF458A">
        <w:rPr>
          <w:rFonts w:ascii="Arial" w:hAnsi="Arial" w:cs="Arial"/>
          <w:sz w:val="20"/>
          <w:szCs w:val="20"/>
        </w:rPr>
        <w:t xml:space="preserve">Section 11 </w:t>
      </w:r>
      <w:r w:rsidR="00BD20BD" w:rsidRPr="00AF458A">
        <w:rPr>
          <w:rFonts w:ascii="Arial" w:hAnsi="Arial" w:cs="Arial"/>
          <w:sz w:val="20"/>
          <w:szCs w:val="20"/>
        </w:rPr>
        <w:t>“</w:t>
      </w:r>
      <w:r w:rsidR="00A11DD6" w:rsidRPr="00AF458A">
        <w:rPr>
          <w:rFonts w:ascii="Arial" w:hAnsi="Arial" w:cs="Arial"/>
          <w:sz w:val="20"/>
          <w:szCs w:val="20"/>
        </w:rPr>
        <w:t>Interpretation and Definitions</w:t>
      </w:r>
      <w:r w:rsidR="00BD20BD" w:rsidRPr="00AF458A">
        <w:rPr>
          <w:rFonts w:ascii="Arial" w:hAnsi="Arial" w:cs="Arial"/>
          <w:sz w:val="20"/>
          <w:szCs w:val="20"/>
        </w:rPr>
        <w:t>”</w:t>
      </w:r>
      <w:r w:rsidR="00A11DD6" w:rsidRPr="00AF458A">
        <w:rPr>
          <w:rFonts w:ascii="Arial" w:hAnsi="Arial" w:cs="Arial"/>
          <w:sz w:val="20"/>
          <w:szCs w:val="20"/>
        </w:rPr>
        <w:t xml:space="preserve"> </w:t>
      </w:r>
      <w:r w:rsidR="000A4DFA" w:rsidRPr="00AF458A">
        <w:rPr>
          <w:rFonts w:ascii="Arial" w:hAnsi="Arial" w:cs="Arial"/>
          <w:sz w:val="20"/>
          <w:szCs w:val="20"/>
        </w:rPr>
        <w:t xml:space="preserve">of </w:t>
      </w:r>
      <w:r w:rsidR="005D4A10" w:rsidRPr="00AF458A">
        <w:rPr>
          <w:rFonts w:ascii="Arial" w:hAnsi="Arial" w:cs="Arial"/>
          <w:sz w:val="20"/>
          <w:szCs w:val="20"/>
        </w:rPr>
        <w:t xml:space="preserve">the </w:t>
      </w:r>
      <w:r w:rsidR="007628C7" w:rsidRPr="00AF458A">
        <w:rPr>
          <w:rFonts w:ascii="Arial" w:hAnsi="Arial" w:cs="Arial"/>
          <w:sz w:val="20"/>
          <w:szCs w:val="20"/>
        </w:rPr>
        <w:t>CUSC</w:t>
      </w:r>
      <w:r w:rsidR="00934184" w:rsidRPr="00AF458A">
        <w:rPr>
          <w:rFonts w:ascii="Arial" w:hAnsi="Arial" w:cs="Arial"/>
          <w:sz w:val="20"/>
          <w:szCs w:val="20"/>
        </w:rPr>
        <w:t>.</w:t>
      </w:r>
    </w:p>
    <w:p w14:paraId="1B5D55C9" w14:textId="77777777" w:rsidR="00F21210" w:rsidRPr="002345C2" w:rsidRDefault="00F21210" w:rsidP="00F21210">
      <w:pPr>
        <w:jc w:val="both"/>
        <w:rPr>
          <w:rFonts w:ascii="Arial" w:hAnsi="Arial" w:cs="Arial"/>
          <w:sz w:val="20"/>
          <w:szCs w:val="20"/>
        </w:rPr>
      </w:pPr>
    </w:p>
    <w:p w14:paraId="2CCB9F5B" w14:textId="14B13F98" w:rsidR="00BF29BC" w:rsidRPr="00C62159" w:rsidRDefault="00BF29BC" w:rsidP="005C23D3">
      <w:pPr>
        <w:pStyle w:val="ListParagraph"/>
        <w:numPr>
          <w:ilvl w:val="2"/>
          <w:numId w:val="18"/>
        </w:numPr>
        <w:ind w:left="1276" w:hanging="709"/>
        <w:jc w:val="both"/>
        <w:rPr>
          <w:rFonts w:ascii="Arial" w:hAnsi="Arial" w:cs="Arial"/>
          <w:sz w:val="20"/>
          <w:szCs w:val="20"/>
        </w:rPr>
      </w:pPr>
      <w:r w:rsidRPr="00C62159">
        <w:rPr>
          <w:rFonts w:ascii="Arial" w:hAnsi="Arial" w:cs="Arial"/>
          <w:b/>
          <w:bCs/>
          <w:sz w:val="20"/>
          <w:szCs w:val="20"/>
        </w:rPr>
        <w:t xml:space="preserve">Gate 1 Project TO Final Sums </w:t>
      </w:r>
      <w:r>
        <w:rPr>
          <w:rFonts w:ascii="Arial" w:hAnsi="Arial" w:cs="Arial"/>
          <w:b/>
          <w:bCs/>
          <w:sz w:val="20"/>
          <w:szCs w:val="20"/>
        </w:rPr>
        <w:t>E</w:t>
      </w:r>
      <w:r w:rsidRPr="00C62159">
        <w:rPr>
          <w:rFonts w:ascii="Arial" w:hAnsi="Arial" w:cs="Arial"/>
          <w:b/>
          <w:bCs/>
          <w:sz w:val="20"/>
          <w:szCs w:val="20"/>
        </w:rPr>
        <w:t xml:space="preserve">xploration </w:t>
      </w:r>
      <w:r>
        <w:rPr>
          <w:rFonts w:ascii="Arial" w:hAnsi="Arial" w:cs="Arial"/>
          <w:b/>
          <w:bCs/>
          <w:sz w:val="20"/>
          <w:szCs w:val="20"/>
        </w:rPr>
        <w:t>P</w:t>
      </w:r>
      <w:r w:rsidRPr="00C62159">
        <w:rPr>
          <w:rFonts w:ascii="Arial" w:hAnsi="Arial" w:cs="Arial"/>
          <w:b/>
          <w:bCs/>
          <w:sz w:val="20"/>
          <w:szCs w:val="20"/>
        </w:rPr>
        <w:t>rocess</w:t>
      </w:r>
      <w:r w:rsidRPr="00BF29BC">
        <w:rPr>
          <w:rFonts w:ascii="Arial" w:hAnsi="Arial" w:cs="Arial"/>
          <w:sz w:val="20"/>
          <w:szCs w:val="20"/>
        </w:rPr>
        <w:t xml:space="preserve"> </w:t>
      </w:r>
      <w:r w:rsidR="00C62159">
        <w:rPr>
          <w:rFonts w:ascii="Arial" w:hAnsi="Arial" w:cs="Arial"/>
          <w:sz w:val="20"/>
          <w:szCs w:val="20"/>
        </w:rPr>
        <w:t xml:space="preserve">means </w:t>
      </w:r>
      <w:r w:rsidRPr="00BF29BC">
        <w:rPr>
          <w:rFonts w:ascii="Arial" w:hAnsi="Arial" w:cs="Arial"/>
          <w:sz w:val="20"/>
          <w:szCs w:val="20"/>
        </w:rPr>
        <w:t>the process undertaken in accordance with paragraph 4.3.</w:t>
      </w:r>
      <w:r w:rsidR="00C62159">
        <w:rPr>
          <w:rFonts w:ascii="Arial" w:hAnsi="Arial" w:cs="Arial"/>
          <w:sz w:val="20"/>
          <w:szCs w:val="20"/>
        </w:rPr>
        <w:t>1</w:t>
      </w:r>
      <w:r w:rsidR="00A01EEC">
        <w:rPr>
          <w:rFonts w:ascii="Arial" w:hAnsi="Arial" w:cs="Arial"/>
          <w:sz w:val="20"/>
          <w:szCs w:val="20"/>
        </w:rPr>
        <w:t xml:space="preserve"> of this STCP</w:t>
      </w:r>
      <w:r w:rsidR="00C62159">
        <w:rPr>
          <w:rFonts w:ascii="Arial" w:hAnsi="Arial" w:cs="Arial"/>
          <w:sz w:val="20"/>
          <w:szCs w:val="20"/>
        </w:rPr>
        <w:t>.</w:t>
      </w:r>
    </w:p>
    <w:p w14:paraId="1AAD28BF" w14:textId="77777777" w:rsidR="00BF29BC" w:rsidRPr="00C62159" w:rsidRDefault="00BF29BC" w:rsidP="00C62159">
      <w:pPr>
        <w:pStyle w:val="ListParagraph"/>
        <w:rPr>
          <w:rFonts w:ascii="Arial" w:hAnsi="Arial" w:cs="Arial"/>
          <w:b/>
          <w:bCs/>
          <w:sz w:val="20"/>
          <w:szCs w:val="20"/>
        </w:rPr>
      </w:pPr>
    </w:p>
    <w:p w14:paraId="5E099063" w14:textId="11159B3A" w:rsidR="005C23D3" w:rsidRPr="00AF458A" w:rsidRDefault="00463399" w:rsidP="005C23D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2 Criteria</w:t>
      </w:r>
      <w:r w:rsidRPr="00AF458A">
        <w:rPr>
          <w:rFonts w:ascii="Arial" w:hAnsi="Arial" w:cs="Arial"/>
          <w:sz w:val="20"/>
          <w:szCs w:val="20"/>
        </w:rPr>
        <w:t xml:space="preserve"> </w:t>
      </w:r>
      <w:r w:rsidR="008E2B9D" w:rsidRPr="00AF458A">
        <w:rPr>
          <w:rFonts w:ascii="Arial" w:hAnsi="Arial" w:cs="Arial"/>
          <w:sz w:val="20"/>
          <w:szCs w:val="20"/>
        </w:rPr>
        <w:t xml:space="preserve">as </w:t>
      </w:r>
      <w:r w:rsidR="0085618F" w:rsidRPr="00AF458A">
        <w:rPr>
          <w:rFonts w:ascii="Arial" w:hAnsi="Arial" w:cs="Arial"/>
          <w:sz w:val="20"/>
          <w:szCs w:val="20"/>
        </w:rPr>
        <w:t>defined</w:t>
      </w:r>
      <w:r w:rsidR="00252312" w:rsidRPr="00AF458A">
        <w:rPr>
          <w:rFonts w:ascii="Arial" w:hAnsi="Arial" w:cs="Arial"/>
          <w:sz w:val="20"/>
          <w:szCs w:val="20"/>
        </w:rPr>
        <w:t xml:space="preserve"> </w:t>
      </w:r>
      <w:r w:rsidR="008E2B9D" w:rsidRPr="00AF458A">
        <w:rPr>
          <w:rFonts w:ascii="Arial" w:hAnsi="Arial" w:cs="Arial"/>
          <w:sz w:val="20"/>
          <w:szCs w:val="20"/>
        </w:rPr>
        <w:t xml:space="preserve">in </w:t>
      </w:r>
      <w:r w:rsidR="00966FEB" w:rsidRPr="00AF458A">
        <w:rPr>
          <w:rFonts w:ascii="Arial" w:hAnsi="Arial" w:cs="Arial"/>
          <w:sz w:val="20"/>
          <w:szCs w:val="20"/>
        </w:rPr>
        <w:t xml:space="preserve">Section 11 </w:t>
      </w:r>
      <w:r w:rsidR="00BD20BD" w:rsidRPr="00AF458A">
        <w:rPr>
          <w:rFonts w:ascii="Arial" w:hAnsi="Arial" w:cs="Arial"/>
          <w:sz w:val="20"/>
          <w:szCs w:val="20"/>
        </w:rPr>
        <w:t>“</w:t>
      </w:r>
      <w:r w:rsidR="00966FEB" w:rsidRPr="00AF458A">
        <w:rPr>
          <w:rFonts w:ascii="Arial" w:hAnsi="Arial" w:cs="Arial"/>
          <w:sz w:val="20"/>
          <w:szCs w:val="20"/>
        </w:rPr>
        <w:t>Interpretation and Definitions</w:t>
      </w:r>
      <w:r w:rsidR="00BD20BD" w:rsidRPr="00AF458A">
        <w:rPr>
          <w:rFonts w:ascii="Arial" w:hAnsi="Arial" w:cs="Arial"/>
          <w:sz w:val="20"/>
          <w:szCs w:val="20"/>
        </w:rPr>
        <w:t>”</w:t>
      </w:r>
      <w:r w:rsidR="00966FEB" w:rsidRPr="00AF458A">
        <w:rPr>
          <w:rFonts w:ascii="Arial" w:hAnsi="Arial" w:cs="Arial"/>
          <w:sz w:val="20"/>
          <w:szCs w:val="20"/>
        </w:rPr>
        <w:t xml:space="preserve"> of </w:t>
      </w:r>
      <w:r w:rsidR="006F71AA" w:rsidRPr="00AF458A">
        <w:rPr>
          <w:rFonts w:ascii="Arial" w:hAnsi="Arial" w:cs="Arial"/>
          <w:sz w:val="20"/>
          <w:szCs w:val="20"/>
        </w:rPr>
        <w:t>the</w:t>
      </w:r>
      <w:r w:rsidR="005C23D3" w:rsidRPr="00AF458A">
        <w:rPr>
          <w:rFonts w:ascii="Arial" w:hAnsi="Arial" w:cs="Arial"/>
          <w:sz w:val="20"/>
          <w:szCs w:val="20"/>
        </w:rPr>
        <w:t xml:space="preserve"> CUSC.</w:t>
      </w:r>
    </w:p>
    <w:p w14:paraId="506E948F" w14:textId="77777777" w:rsidR="00F21210" w:rsidRPr="00AF458A" w:rsidRDefault="00F21210" w:rsidP="00F21210">
      <w:pPr>
        <w:jc w:val="both"/>
        <w:rPr>
          <w:rFonts w:ascii="Arial" w:hAnsi="Arial" w:cs="Arial"/>
          <w:sz w:val="20"/>
          <w:szCs w:val="20"/>
        </w:rPr>
      </w:pPr>
    </w:p>
    <w:p w14:paraId="4C837684" w14:textId="77777777" w:rsidR="003A2FF4" w:rsidRDefault="00B3076B" w:rsidP="003A2FF4">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2 Criteria Methodology</w:t>
      </w:r>
      <w:r w:rsidRPr="00AF458A">
        <w:rPr>
          <w:rFonts w:ascii="Arial" w:hAnsi="Arial" w:cs="Arial"/>
          <w:sz w:val="20"/>
          <w:szCs w:val="20"/>
        </w:rPr>
        <w:t xml:space="preserve"> as defined in</w:t>
      </w:r>
      <w:r w:rsidR="00966FEB" w:rsidRPr="00AF458A">
        <w:rPr>
          <w:rFonts w:ascii="Arial" w:hAnsi="Arial" w:cs="Arial"/>
          <w:sz w:val="20"/>
          <w:szCs w:val="20"/>
        </w:rPr>
        <w:t xml:space="preserve"> Section 11 </w:t>
      </w:r>
      <w:r w:rsidR="00BD20BD" w:rsidRPr="00AF458A">
        <w:rPr>
          <w:rFonts w:ascii="Arial" w:hAnsi="Arial" w:cs="Arial"/>
          <w:sz w:val="20"/>
          <w:szCs w:val="20"/>
        </w:rPr>
        <w:t>“</w:t>
      </w:r>
      <w:r w:rsidR="00966FEB" w:rsidRPr="00AF458A">
        <w:rPr>
          <w:rFonts w:ascii="Arial" w:hAnsi="Arial" w:cs="Arial"/>
          <w:sz w:val="20"/>
          <w:szCs w:val="20"/>
        </w:rPr>
        <w:t>Interpretation and Definitions</w:t>
      </w:r>
      <w:r w:rsidR="00BD20BD" w:rsidRPr="00AF458A">
        <w:rPr>
          <w:rFonts w:ascii="Arial" w:hAnsi="Arial" w:cs="Arial"/>
          <w:sz w:val="20"/>
          <w:szCs w:val="20"/>
        </w:rPr>
        <w:t>”</w:t>
      </w:r>
      <w:r w:rsidR="00966FEB" w:rsidRPr="00AF458A">
        <w:rPr>
          <w:rFonts w:ascii="Arial" w:hAnsi="Arial" w:cs="Arial"/>
          <w:sz w:val="20"/>
          <w:szCs w:val="20"/>
        </w:rPr>
        <w:t xml:space="preserve"> of</w:t>
      </w:r>
      <w:r w:rsidRPr="00AF458A">
        <w:rPr>
          <w:rFonts w:ascii="Arial" w:hAnsi="Arial" w:cs="Arial"/>
          <w:sz w:val="20"/>
          <w:szCs w:val="20"/>
        </w:rPr>
        <w:t xml:space="preserve"> the </w:t>
      </w:r>
      <w:r w:rsidR="00AB020E" w:rsidRPr="00AF458A">
        <w:rPr>
          <w:rFonts w:ascii="Arial" w:hAnsi="Arial" w:cs="Arial"/>
          <w:sz w:val="20"/>
          <w:szCs w:val="20"/>
        </w:rPr>
        <w:t>CUSC</w:t>
      </w:r>
      <w:r w:rsidRPr="00AF458A">
        <w:rPr>
          <w:rFonts w:ascii="Arial" w:hAnsi="Arial" w:cs="Arial"/>
          <w:sz w:val="20"/>
          <w:szCs w:val="20"/>
        </w:rPr>
        <w:t>.</w:t>
      </w:r>
    </w:p>
    <w:p w14:paraId="6A667586" w14:textId="77777777" w:rsidR="003A2FF4" w:rsidRPr="00CF65BA" w:rsidRDefault="003A2FF4" w:rsidP="00CF65BA">
      <w:pPr>
        <w:pStyle w:val="ListParagraph"/>
        <w:rPr>
          <w:rFonts w:ascii="Arial" w:eastAsia="Times New Roman" w:hAnsi="Arial" w:cs="Arial"/>
          <w:b/>
          <w:bCs/>
          <w:sz w:val="20"/>
          <w:szCs w:val="20"/>
          <w:lang w:eastAsia="en-GB"/>
        </w:rPr>
      </w:pPr>
    </w:p>
    <w:p w14:paraId="1B44E970" w14:textId="5F063A77" w:rsidR="00CA5F47" w:rsidRPr="00205711" w:rsidRDefault="00CA5F47" w:rsidP="00205711">
      <w:pPr>
        <w:pStyle w:val="ListParagraph"/>
        <w:numPr>
          <w:ilvl w:val="2"/>
          <w:numId w:val="18"/>
        </w:numPr>
        <w:ind w:left="1276" w:hanging="709"/>
        <w:jc w:val="both"/>
        <w:rPr>
          <w:rFonts w:ascii="Arial" w:hAnsi="Arial" w:cs="Arial"/>
          <w:sz w:val="20"/>
          <w:szCs w:val="20"/>
        </w:rPr>
      </w:pPr>
      <w:r w:rsidRPr="00CF65BA">
        <w:rPr>
          <w:rFonts w:ascii="Arial" w:eastAsia="Times New Roman" w:hAnsi="Arial" w:cs="Arial"/>
          <w:b/>
          <w:bCs/>
          <w:sz w:val="20"/>
          <w:szCs w:val="20"/>
          <w:lang w:eastAsia="en-GB"/>
        </w:rPr>
        <w:t xml:space="preserve">Gate 2 ‘Readiness’ Criteria </w:t>
      </w:r>
      <w:r w:rsidRPr="00CF65BA">
        <w:rPr>
          <w:rFonts w:ascii="Arial" w:eastAsia="Times New Roman" w:hAnsi="Arial" w:cs="Arial"/>
          <w:sz w:val="20"/>
          <w:szCs w:val="20"/>
          <w:lang w:eastAsia="en-GB"/>
        </w:rPr>
        <w:t>means where</w:t>
      </w:r>
      <w:r w:rsidRPr="00CF65BA">
        <w:rPr>
          <w:rFonts w:ascii="Arial" w:eastAsia="Times New Roman" w:hAnsi="Arial" w:cs="Arial"/>
          <w:b/>
          <w:bCs/>
          <w:sz w:val="20"/>
          <w:szCs w:val="20"/>
          <w:lang w:eastAsia="en-GB"/>
        </w:rPr>
        <w:t xml:space="preserve"> </w:t>
      </w:r>
      <w:r w:rsidR="003A2FF4" w:rsidRPr="00F101D5">
        <w:rPr>
          <w:rFonts w:ascii="Arial" w:eastAsia="Times New Roman" w:hAnsi="Arial" w:cs="Arial"/>
          <w:sz w:val="20"/>
          <w:szCs w:val="20"/>
          <w:lang w:eastAsia="en-GB"/>
        </w:rPr>
        <w:t xml:space="preserve">the criteria which a Gate 2 Application and EA Request has successfully met Gate 2 Criteria as set out in the Gate 2 Criteria </w:t>
      </w:r>
      <w:proofErr w:type="gramStart"/>
      <w:r w:rsidR="003A2FF4" w:rsidRPr="00F101D5">
        <w:rPr>
          <w:rFonts w:ascii="Arial" w:eastAsia="Times New Roman" w:hAnsi="Arial" w:cs="Arial"/>
          <w:sz w:val="20"/>
          <w:szCs w:val="20"/>
          <w:lang w:eastAsia="en-GB"/>
        </w:rPr>
        <w:t>Methodology;</w:t>
      </w:r>
      <w:proofErr w:type="gramEnd"/>
    </w:p>
    <w:p w14:paraId="3A440344" w14:textId="77777777" w:rsidR="00CA481B" w:rsidRPr="002345C2" w:rsidRDefault="00CA481B" w:rsidP="00CA481B">
      <w:pPr>
        <w:pStyle w:val="ListParagraph"/>
        <w:rPr>
          <w:rFonts w:ascii="Arial" w:hAnsi="Arial" w:cs="Arial"/>
          <w:sz w:val="20"/>
          <w:szCs w:val="20"/>
        </w:rPr>
      </w:pPr>
    </w:p>
    <w:p w14:paraId="13F50816" w14:textId="2FB93338" w:rsidR="00CA481B" w:rsidRPr="00AF458A" w:rsidRDefault="00CA481B" w:rsidP="00F816EF">
      <w:pPr>
        <w:pStyle w:val="ListParagraph"/>
        <w:numPr>
          <w:ilvl w:val="2"/>
          <w:numId w:val="18"/>
        </w:numPr>
        <w:ind w:left="1276" w:hanging="709"/>
        <w:jc w:val="both"/>
        <w:rPr>
          <w:rFonts w:ascii="Arial" w:hAnsi="Arial" w:cs="Arial"/>
          <w:b/>
          <w:bCs/>
          <w:sz w:val="20"/>
          <w:szCs w:val="20"/>
        </w:rPr>
      </w:pPr>
      <w:r w:rsidRPr="00AF458A">
        <w:rPr>
          <w:rFonts w:ascii="Arial" w:eastAsia="Arial" w:hAnsi="Arial" w:cs="Arial"/>
          <w:b/>
          <w:bCs/>
          <w:color w:val="000000" w:themeColor="text1"/>
          <w:sz w:val="20"/>
          <w:szCs w:val="20"/>
        </w:rPr>
        <w:t xml:space="preserve">Gate 2 to Whole Queue </w:t>
      </w:r>
      <w:r w:rsidR="00696321" w:rsidRPr="00AF458A">
        <w:rPr>
          <w:rFonts w:ascii="Arial" w:eastAsia="Arial" w:hAnsi="Arial" w:cs="Arial"/>
          <w:color w:val="000000" w:themeColor="text1"/>
          <w:sz w:val="20"/>
          <w:szCs w:val="20"/>
        </w:rPr>
        <w:t xml:space="preserve">means </w:t>
      </w:r>
      <w:r w:rsidRPr="00AF458A">
        <w:rPr>
          <w:rStyle w:val="cf01"/>
          <w:rFonts w:ascii="Arial" w:hAnsi="Arial" w:cs="Arial"/>
          <w:sz w:val="20"/>
          <w:szCs w:val="20"/>
        </w:rPr>
        <w:t>the process set out in CUSC Section 18.</w:t>
      </w:r>
    </w:p>
    <w:p w14:paraId="1ED6CF6D" w14:textId="77777777" w:rsidR="00D975E4" w:rsidRPr="002345C2" w:rsidRDefault="00D975E4" w:rsidP="00D975E4">
      <w:pPr>
        <w:pStyle w:val="ListParagraph"/>
        <w:rPr>
          <w:rFonts w:ascii="Arial" w:hAnsi="Arial" w:cs="Arial"/>
          <w:sz w:val="20"/>
          <w:szCs w:val="20"/>
        </w:rPr>
      </w:pPr>
    </w:p>
    <w:p w14:paraId="13221D9D" w14:textId="21A90D96" w:rsidR="00D975E4" w:rsidRPr="002345C2" w:rsidRDefault="008A54E2" w:rsidP="00F816EF">
      <w:pPr>
        <w:pStyle w:val="ListParagraph"/>
        <w:numPr>
          <w:ilvl w:val="2"/>
          <w:numId w:val="18"/>
        </w:numPr>
        <w:ind w:left="1276" w:hanging="709"/>
        <w:jc w:val="both"/>
        <w:rPr>
          <w:rStyle w:val="eop"/>
          <w:rFonts w:ascii="Arial" w:hAnsi="Arial" w:cs="Arial"/>
          <w:sz w:val="20"/>
          <w:szCs w:val="20"/>
        </w:rPr>
      </w:pPr>
      <w:r w:rsidRPr="00AF458A">
        <w:rPr>
          <w:rStyle w:val="normaltextrun"/>
          <w:rFonts w:ascii="Arial" w:hAnsi="Arial" w:cs="Arial"/>
          <w:b/>
          <w:bCs/>
          <w:color w:val="000000"/>
          <w:sz w:val="20"/>
          <w:szCs w:val="20"/>
          <w:shd w:val="clear" w:color="auto" w:fill="FFFFFF"/>
        </w:rPr>
        <w:t>Host TO</w:t>
      </w:r>
      <w:r w:rsidRPr="00AF458A">
        <w:rPr>
          <w:rStyle w:val="normaltextrun"/>
          <w:rFonts w:ascii="Arial" w:hAnsi="Arial" w:cs="Arial"/>
          <w:color w:val="000000"/>
          <w:sz w:val="20"/>
          <w:szCs w:val="20"/>
          <w:shd w:val="clear" w:color="auto" w:fill="FFFFFF"/>
        </w:rPr>
        <w:t xml:space="preserve"> </w:t>
      </w:r>
      <w:r w:rsidR="00337A8E" w:rsidRPr="00AF458A">
        <w:rPr>
          <w:rStyle w:val="normaltextrun"/>
          <w:rFonts w:ascii="Arial" w:hAnsi="Arial" w:cs="Arial"/>
          <w:color w:val="000000"/>
          <w:sz w:val="20"/>
          <w:szCs w:val="20"/>
          <w:shd w:val="clear" w:color="auto" w:fill="FFFFFF"/>
        </w:rPr>
        <w:t xml:space="preserve">means </w:t>
      </w:r>
      <w:r w:rsidRPr="00AF458A">
        <w:rPr>
          <w:rStyle w:val="normaltextrun"/>
          <w:rFonts w:ascii="Arial" w:hAnsi="Arial" w:cs="Arial"/>
          <w:color w:val="000000"/>
          <w:sz w:val="20"/>
          <w:szCs w:val="20"/>
          <w:shd w:val="clear" w:color="auto" w:fill="FFFFFF"/>
        </w:rPr>
        <w:t>The Transmission Owner, whose Transmission System is located at the Connection Site</w:t>
      </w:r>
      <w:r w:rsidR="00337A8E" w:rsidRPr="00AF458A">
        <w:rPr>
          <w:rStyle w:val="normaltextrun"/>
          <w:rFonts w:ascii="Arial" w:hAnsi="Arial" w:cs="Arial"/>
          <w:color w:val="000000"/>
          <w:sz w:val="20"/>
          <w:szCs w:val="20"/>
          <w:shd w:val="clear" w:color="auto" w:fill="FFFFFF"/>
        </w:rPr>
        <w:t xml:space="preserve"> </w:t>
      </w:r>
      <w:r w:rsidRPr="00AF458A">
        <w:rPr>
          <w:rStyle w:val="normaltextrun"/>
          <w:rFonts w:ascii="Arial" w:hAnsi="Arial" w:cs="Arial"/>
          <w:color w:val="000000"/>
          <w:sz w:val="20"/>
          <w:szCs w:val="20"/>
          <w:shd w:val="clear" w:color="auto" w:fill="FFFFFF"/>
        </w:rPr>
        <w:t>(see STC Section D, part 2, paragraph 2.2.1).</w:t>
      </w:r>
      <w:r w:rsidRPr="00AF458A">
        <w:rPr>
          <w:rStyle w:val="eop"/>
          <w:rFonts w:ascii="Arial" w:hAnsi="Arial" w:cs="Arial"/>
          <w:color w:val="000000"/>
          <w:sz w:val="20"/>
          <w:szCs w:val="20"/>
          <w:shd w:val="clear" w:color="auto" w:fill="FFFFFF"/>
        </w:rPr>
        <w:t> </w:t>
      </w:r>
    </w:p>
    <w:p w14:paraId="7843D767" w14:textId="77777777" w:rsidR="00D40618" w:rsidRPr="002345C2" w:rsidRDefault="00D40618" w:rsidP="00D40618">
      <w:pPr>
        <w:pStyle w:val="ListParagraph"/>
        <w:rPr>
          <w:rFonts w:ascii="Arial" w:hAnsi="Arial" w:cs="Arial"/>
          <w:sz w:val="20"/>
          <w:szCs w:val="20"/>
        </w:rPr>
      </w:pPr>
    </w:p>
    <w:p w14:paraId="359034BC" w14:textId="237E1892" w:rsidR="00D40618" w:rsidRPr="00AF458A" w:rsidRDefault="00D40618" w:rsidP="00F816EF">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Other Affected TO(s)</w:t>
      </w:r>
      <w:r w:rsidRPr="00AF458A">
        <w:rPr>
          <w:rFonts w:ascii="Arial" w:hAnsi="Arial" w:cs="Arial"/>
          <w:sz w:val="20"/>
          <w:szCs w:val="20"/>
        </w:rPr>
        <w:t xml:space="preserve"> means any Transmission Owner who is not a Host TO or an Affected TO, but which receives Construction Planning Assumptions or The Company otherwise identifies that it is likely to be required to enter into a TO Construction Agreement in respect of the Construction Project. </w:t>
      </w:r>
    </w:p>
    <w:p w14:paraId="7CBFCC31" w14:textId="77777777" w:rsidR="00F21210" w:rsidRPr="00234192" w:rsidRDefault="00F21210" w:rsidP="00F21210">
      <w:pPr>
        <w:jc w:val="both"/>
        <w:rPr>
          <w:rFonts w:ascii="Arial" w:hAnsi="Arial" w:cs="Arial"/>
          <w:sz w:val="20"/>
          <w:szCs w:val="20"/>
        </w:rPr>
      </w:pPr>
    </w:p>
    <w:p w14:paraId="56924578" w14:textId="50E1CF77" w:rsidR="00565E9C" w:rsidRPr="00AF458A" w:rsidRDefault="00565E9C"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 xml:space="preserve">Tender Process </w:t>
      </w:r>
      <w:r w:rsidRPr="00AF458A">
        <w:rPr>
          <w:rFonts w:ascii="Arial" w:hAnsi="Arial" w:cs="Arial"/>
          <w:sz w:val="20"/>
          <w:szCs w:val="20"/>
        </w:rPr>
        <w:t xml:space="preserve">means the </w:t>
      </w:r>
      <w:r w:rsidR="00813816" w:rsidRPr="00AF458A">
        <w:rPr>
          <w:rFonts w:ascii="Arial" w:hAnsi="Arial" w:cs="Arial"/>
          <w:sz w:val="20"/>
          <w:szCs w:val="20"/>
        </w:rPr>
        <w:t>method</w:t>
      </w:r>
      <w:r w:rsidRPr="00AF458A">
        <w:rPr>
          <w:rFonts w:ascii="Arial" w:hAnsi="Arial" w:cs="Arial"/>
          <w:sz w:val="20"/>
          <w:szCs w:val="20"/>
        </w:rPr>
        <w:t xml:space="preserve"> for the selection of an Offshore Transmission Owner in accordance with the Offshore Tender Regulations. </w:t>
      </w:r>
    </w:p>
    <w:p w14:paraId="447FDF51" w14:textId="77777777" w:rsidR="00565E9C" w:rsidRPr="00AF458A" w:rsidRDefault="00565E9C" w:rsidP="00565E9C">
      <w:pPr>
        <w:pStyle w:val="ListParagraph"/>
        <w:rPr>
          <w:rFonts w:ascii="Arial" w:hAnsi="Arial" w:cs="Arial"/>
          <w:b/>
          <w:bCs/>
          <w:sz w:val="20"/>
          <w:szCs w:val="20"/>
        </w:rPr>
      </w:pPr>
    </w:p>
    <w:p w14:paraId="3E24198C" w14:textId="423A6DC2" w:rsidR="005B29BB" w:rsidRPr="00AF458A" w:rsidRDefault="00F816EF"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The Company Modification Application</w:t>
      </w:r>
      <w:r w:rsidRPr="00AF458A">
        <w:rPr>
          <w:rFonts w:ascii="Arial" w:hAnsi="Arial" w:cs="Arial"/>
          <w:sz w:val="20"/>
          <w:szCs w:val="20"/>
        </w:rPr>
        <w:t xml:space="preserve"> </w:t>
      </w:r>
      <w:r w:rsidR="006B286E" w:rsidRPr="00AF458A">
        <w:rPr>
          <w:rFonts w:ascii="Arial" w:hAnsi="Arial" w:cs="Arial"/>
          <w:sz w:val="20"/>
          <w:szCs w:val="20"/>
        </w:rPr>
        <w:t xml:space="preserve">means an application made by The Company to a Transmission Owner pursuant to Section D, Part Two, paragraph 2.2 in relation to the construction of a Modification and containing the information set out in Schedule </w:t>
      </w:r>
      <w:r w:rsidR="00C113CC" w:rsidRPr="00AF458A">
        <w:rPr>
          <w:rFonts w:ascii="Arial" w:hAnsi="Arial" w:cs="Arial"/>
          <w:sz w:val="20"/>
          <w:szCs w:val="20"/>
        </w:rPr>
        <w:t>s</w:t>
      </w:r>
      <w:r w:rsidR="006B286E" w:rsidRPr="00AF458A">
        <w:rPr>
          <w:rFonts w:ascii="Arial" w:hAnsi="Arial" w:cs="Arial"/>
          <w:sz w:val="20"/>
          <w:szCs w:val="20"/>
        </w:rPr>
        <w:t>ix</w:t>
      </w:r>
      <w:r w:rsidR="00337A8E" w:rsidRPr="00AF458A">
        <w:rPr>
          <w:rFonts w:ascii="Arial" w:hAnsi="Arial" w:cs="Arial"/>
          <w:sz w:val="20"/>
          <w:szCs w:val="20"/>
        </w:rPr>
        <w:t>.</w:t>
      </w:r>
    </w:p>
    <w:p w14:paraId="7C490B72" w14:textId="77777777" w:rsidR="00D40618" w:rsidRPr="00AF458A" w:rsidRDefault="00D40618" w:rsidP="00D40618">
      <w:pPr>
        <w:pStyle w:val="ListParagraph"/>
        <w:rPr>
          <w:rFonts w:ascii="Arial" w:hAnsi="Arial" w:cs="Arial"/>
          <w:sz w:val="20"/>
          <w:szCs w:val="20"/>
        </w:rPr>
      </w:pPr>
    </w:p>
    <w:p w14:paraId="3D36D9A9" w14:textId="1C502422" w:rsidR="00D40618" w:rsidRPr="00234192" w:rsidRDefault="00D40618" w:rsidP="00D40618">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The Company Offers Out Date</w:t>
      </w:r>
      <w:r w:rsidRPr="00AF458A">
        <w:rPr>
          <w:rFonts w:ascii="Arial" w:hAnsi="Arial" w:cs="Arial"/>
          <w:sz w:val="20"/>
          <w:szCs w:val="20"/>
        </w:rPr>
        <w:t xml:space="preserve"> means as stated </w:t>
      </w:r>
      <w:r w:rsidRPr="00AF458A">
        <w:rPr>
          <w:rFonts w:ascii="Arial" w:eastAsia="Times New Roman" w:hAnsi="Arial" w:cs="Arial"/>
          <w:sz w:val="20"/>
          <w:szCs w:val="20"/>
          <w:lang w:eastAsia="en-GB"/>
        </w:rPr>
        <w:t>within the EA Timetable.</w:t>
      </w:r>
    </w:p>
    <w:p w14:paraId="1F845CB3" w14:textId="77777777" w:rsidR="00F21210" w:rsidRPr="00234192" w:rsidRDefault="00F21210" w:rsidP="00F21210">
      <w:pPr>
        <w:jc w:val="both"/>
        <w:rPr>
          <w:rFonts w:ascii="Arial" w:hAnsi="Arial" w:cs="Arial"/>
          <w:sz w:val="20"/>
          <w:szCs w:val="20"/>
        </w:rPr>
      </w:pPr>
    </w:p>
    <w:p w14:paraId="2C2434A2" w14:textId="37EE9DC2" w:rsidR="009433F5" w:rsidRPr="00234192" w:rsidRDefault="009433F5" w:rsidP="0003260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TOCA Variation Offer</w:t>
      </w:r>
      <w:r w:rsidR="00937D9C" w:rsidRPr="00AF458A">
        <w:rPr>
          <w:rFonts w:ascii="Arial" w:hAnsi="Arial" w:cs="Arial"/>
          <w:b/>
          <w:bCs/>
          <w:sz w:val="20"/>
          <w:szCs w:val="20"/>
        </w:rPr>
        <w:t xml:space="preserve"> </w:t>
      </w:r>
      <w:r w:rsidR="00FD0531" w:rsidRPr="00AF458A">
        <w:rPr>
          <w:rFonts w:ascii="Arial" w:hAnsi="Arial" w:cs="Arial"/>
          <w:sz w:val="20"/>
          <w:szCs w:val="20"/>
        </w:rPr>
        <w:t>is</w:t>
      </w:r>
      <w:r w:rsidR="00FD0531" w:rsidRPr="00AF458A">
        <w:rPr>
          <w:rFonts w:ascii="Arial" w:hAnsi="Arial" w:cs="Arial"/>
          <w:b/>
          <w:bCs/>
          <w:sz w:val="20"/>
          <w:szCs w:val="20"/>
        </w:rPr>
        <w:t xml:space="preserve"> </w:t>
      </w:r>
      <w:r w:rsidR="00FD0531" w:rsidRPr="00AF458A">
        <w:rPr>
          <w:rFonts w:ascii="Arial" w:hAnsi="Arial" w:cs="Arial"/>
          <w:sz w:val="20"/>
          <w:szCs w:val="20"/>
        </w:rPr>
        <w:t xml:space="preserve">provided by </w:t>
      </w:r>
      <w:r w:rsidR="00937D9C" w:rsidRPr="00AF458A">
        <w:rPr>
          <w:rFonts w:ascii="Arial" w:eastAsia="Times New Roman" w:hAnsi="Arial" w:cs="Arial"/>
          <w:sz w:val="20"/>
          <w:szCs w:val="20"/>
          <w:lang w:eastAsia="en-GB"/>
        </w:rPr>
        <w:t>Host TOs and Affected TO(s) us</w:t>
      </w:r>
      <w:r w:rsidR="00E71B8A" w:rsidRPr="00AF458A">
        <w:rPr>
          <w:rFonts w:ascii="Arial" w:eastAsia="Times New Roman" w:hAnsi="Arial" w:cs="Arial"/>
          <w:sz w:val="20"/>
          <w:szCs w:val="20"/>
          <w:lang w:eastAsia="en-GB"/>
        </w:rPr>
        <w:t>ing</w:t>
      </w:r>
      <w:r w:rsidR="00937D9C" w:rsidRPr="00AF458A">
        <w:rPr>
          <w:rFonts w:ascii="Arial" w:eastAsia="Times New Roman" w:hAnsi="Arial" w:cs="Arial"/>
          <w:sz w:val="20"/>
          <w:szCs w:val="20"/>
          <w:lang w:eastAsia="en-GB"/>
        </w:rPr>
        <w:t xml:space="preserve"> both the C</w:t>
      </w:r>
      <w:r w:rsidR="00D526BA" w:rsidRPr="00AF458A">
        <w:rPr>
          <w:rFonts w:ascii="Arial" w:eastAsia="Times New Roman" w:hAnsi="Arial" w:cs="Arial"/>
          <w:sz w:val="20"/>
          <w:szCs w:val="20"/>
          <w:lang w:eastAsia="en-GB"/>
        </w:rPr>
        <w:t xml:space="preserve">onstruction </w:t>
      </w:r>
      <w:r w:rsidR="00937D9C" w:rsidRPr="00AF458A">
        <w:rPr>
          <w:rFonts w:ascii="Arial" w:eastAsia="Times New Roman" w:hAnsi="Arial" w:cs="Arial"/>
          <w:sz w:val="20"/>
          <w:szCs w:val="20"/>
          <w:lang w:eastAsia="en-GB"/>
        </w:rPr>
        <w:t>P</w:t>
      </w:r>
      <w:r w:rsidR="00D526BA" w:rsidRPr="00AF458A">
        <w:rPr>
          <w:rFonts w:ascii="Arial" w:eastAsia="Times New Roman" w:hAnsi="Arial" w:cs="Arial"/>
          <w:sz w:val="20"/>
          <w:szCs w:val="20"/>
          <w:lang w:eastAsia="en-GB"/>
        </w:rPr>
        <w:t xml:space="preserve">lanning </w:t>
      </w:r>
      <w:r w:rsidR="00937D9C" w:rsidRPr="00AF458A">
        <w:rPr>
          <w:rFonts w:ascii="Arial" w:eastAsia="Times New Roman" w:hAnsi="Arial" w:cs="Arial"/>
          <w:sz w:val="20"/>
          <w:szCs w:val="20"/>
          <w:lang w:eastAsia="en-GB"/>
        </w:rPr>
        <w:t>A</w:t>
      </w:r>
      <w:r w:rsidR="00D526BA" w:rsidRPr="00AF458A">
        <w:rPr>
          <w:rFonts w:ascii="Arial" w:eastAsia="Times New Roman" w:hAnsi="Arial" w:cs="Arial"/>
          <w:sz w:val="20"/>
          <w:szCs w:val="20"/>
          <w:lang w:eastAsia="en-GB"/>
        </w:rPr>
        <w:t>ssumption</w:t>
      </w:r>
      <w:r w:rsidR="00937D9C" w:rsidRPr="00AF458A">
        <w:rPr>
          <w:rFonts w:ascii="Arial" w:eastAsia="Times New Roman" w:hAnsi="Arial" w:cs="Arial"/>
          <w:sz w:val="20"/>
          <w:szCs w:val="20"/>
          <w:lang w:eastAsia="en-GB"/>
        </w:rPr>
        <w:t xml:space="preserve">s provided by The Company and the CNDM within the EA </w:t>
      </w:r>
      <w:r w:rsidR="00034445" w:rsidRPr="00AF458A">
        <w:rPr>
          <w:rFonts w:ascii="Arial" w:eastAsia="Times New Roman" w:hAnsi="Arial" w:cs="Arial"/>
          <w:sz w:val="20"/>
          <w:szCs w:val="20"/>
          <w:lang w:eastAsia="en-GB"/>
        </w:rPr>
        <w:t xml:space="preserve">Gated </w:t>
      </w:r>
      <w:r w:rsidR="00937D9C" w:rsidRPr="00AF458A">
        <w:rPr>
          <w:rFonts w:ascii="Arial" w:eastAsia="Times New Roman" w:hAnsi="Arial" w:cs="Arial"/>
          <w:sz w:val="20"/>
          <w:szCs w:val="20"/>
          <w:lang w:eastAsia="en-GB"/>
        </w:rPr>
        <w:t>Design Process to develop the content</w:t>
      </w:r>
      <w:r w:rsidR="00E71B8A" w:rsidRPr="00AF458A">
        <w:rPr>
          <w:rFonts w:ascii="Arial" w:eastAsia="Times New Roman" w:hAnsi="Arial" w:cs="Arial"/>
          <w:sz w:val="20"/>
          <w:szCs w:val="20"/>
          <w:lang w:eastAsia="en-GB"/>
        </w:rPr>
        <w:t>.</w:t>
      </w:r>
    </w:p>
    <w:p w14:paraId="6913775A" w14:textId="77777777" w:rsidR="00F21210" w:rsidRPr="00234192" w:rsidRDefault="00F21210" w:rsidP="00F21210">
      <w:pPr>
        <w:jc w:val="both"/>
        <w:rPr>
          <w:rFonts w:ascii="Arial" w:hAnsi="Arial" w:cs="Arial"/>
          <w:sz w:val="20"/>
          <w:szCs w:val="20"/>
        </w:rPr>
      </w:pPr>
    </w:p>
    <w:p w14:paraId="161A6EF4" w14:textId="77777777" w:rsidR="000F4D2D" w:rsidRPr="008E3547" w:rsidRDefault="000F4D2D" w:rsidP="003152EA">
      <w:pPr>
        <w:jc w:val="both"/>
        <w:rPr>
          <w:sz w:val="20"/>
          <w:szCs w:val="20"/>
        </w:rPr>
      </w:pPr>
    </w:p>
    <w:p w14:paraId="7E7B7F00" w14:textId="28CBAB07" w:rsidR="000F4D2D" w:rsidRPr="00E03E56" w:rsidRDefault="00A00D5F" w:rsidP="003152EA">
      <w:pPr>
        <w:pStyle w:val="ListParagraph"/>
        <w:numPr>
          <w:ilvl w:val="0"/>
          <w:numId w:val="18"/>
        </w:numPr>
        <w:jc w:val="both"/>
        <w:rPr>
          <w:sz w:val="20"/>
          <w:szCs w:val="20"/>
        </w:rPr>
      </w:pPr>
      <w:r w:rsidRPr="18C7A688">
        <w:rPr>
          <w:rFonts w:ascii="Arial" w:eastAsia="Arial" w:hAnsi="Arial"/>
          <w:b/>
          <w:color w:val="000000"/>
          <w:spacing w:val="-7"/>
          <w:sz w:val="28"/>
          <w:szCs w:val="28"/>
        </w:rPr>
        <w:t xml:space="preserve">Gate 2 to Whole Queue </w:t>
      </w:r>
      <w:r w:rsidR="004E4126">
        <w:rPr>
          <w:rFonts w:ascii="Arial" w:eastAsia="Arial" w:hAnsi="Arial"/>
          <w:b/>
          <w:color w:val="000000"/>
          <w:spacing w:val="-7"/>
          <w:sz w:val="28"/>
          <w:szCs w:val="28"/>
        </w:rPr>
        <w:t>TOCA Variation Offers Process</w:t>
      </w:r>
    </w:p>
    <w:p w14:paraId="3EEADAD5" w14:textId="77777777" w:rsidR="00E03E56" w:rsidRPr="003755EE" w:rsidRDefault="00E03E56" w:rsidP="003152EA">
      <w:pPr>
        <w:pStyle w:val="ListParagraph"/>
        <w:ind w:left="520"/>
        <w:jc w:val="both"/>
        <w:rPr>
          <w:sz w:val="20"/>
          <w:szCs w:val="20"/>
        </w:rPr>
      </w:pPr>
    </w:p>
    <w:p w14:paraId="1B9D0ACC" w14:textId="5164A2B2" w:rsidR="003118A3" w:rsidRPr="00AF458A" w:rsidRDefault="001E6F97" w:rsidP="0009682E">
      <w:pPr>
        <w:pStyle w:val="ListParagraph"/>
        <w:numPr>
          <w:ilvl w:val="1"/>
          <w:numId w:val="18"/>
        </w:numPr>
        <w:ind w:left="567" w:hanging="567"/>
        <w:jc w:val="both"/>
        <w:rPr>
          <w:rFonts w:ascii="Arial" w:hAnsi="Arial" w:cs="Arial"/>
          <w:b/>
          <w:sz w:val="20"/>
          <w:szCs w:val="20"/>
        </w:rPr>
      </w:pPr>
      <w:r w:rsidRPr="00AF458A">
        <w:rPr>
          <w:rFonts w:ascii="Arial" w:hAnsi="Arial" w:cs="Arial"/>
          <w:b/>
          <w:sz w:val="20"/>
          <w:szCs w:val="20"/>
        </w:rPr>
        <w:t>Existing Agreement (</w:t>
      </w:r>
      <w:r w:rsidR="003118A3" w:rsidRPr="00AF458A">
        <w:rPr>
          <w:rFonts w:ascii="Arial" w:hAnsi="Arial" w:cs="Arial"/>
          <w:b/>
          <w:sz w:val="20"/>
          <w:szCs w:val="20"/>
        </w:rPr>
        <w:t>EA</w:t>
      </w:r>
      <w:r w:rsidRPr="00AF458A">
        <w:rPr>
          <w:rFonts w:ascii="Arial" w:hAnsi="Arial" w:cs="Arial"/>
          <w:b/>
          <w:sz w:val="20"/>
          <w:szCs w:val="20"/>
        </w:rPr>
        <w:t>)</w:t>
      </w:r>
      <w:r w:rsidR="003118A3" w:rsidRPr="00AF458A">
        <w:rPr>
          <w:rFonts w:ascii="Arial" w:hAnsi="Arial" w:cs="Arial"/>
          <w:b/>
          <w:sz w:val="20"/>
          <w:szCs w:val="20"/>
        </w:rPr>
        <w:t xml:space="preserve"> Timetable</w:t>
      </w:r>
    </w:p>
    <w:p w14:paraId="5EE228E0" w14:textId="77777777" w:rsidR="006A0963" w:rsidRPr="00AF458A" w:rsidRDefault="006A0963" w:rsidP="006A0963">
      <w:pPr>
        <w:pStyle w:val="ListParagraph"/>
        <w:ind w:left="792"/>
        <w:jc w:val="both"/>
        <w:rPr>
          <w:rFonts w:ascii="Arial" w:hAnsi="Arial" w:cs="Arial"/>
          <w:b/>
          <w:sz w:val="20"/>
          <w:szCs w:val="20"/>
        </w:rPr>
      </w:pPr>
    </w:p>
    <w:p w14:paraId="09491180" w14:textId="77C76D52" w:rsidR="00795FCF" w:rsidRPr="00AF458A" w:rsidRDefault="003118A3" w:rsidP="00F40E97">
      <w:pPr>
        <w:pStyle w:val="ListParagraph"/>
        <w:numPr>
          <w:ilvl w:val="2"/>
          <w:numId w:val="18"/>
        </w:numPr>
        <w:ind w:left="1276" w:hanging="709"/>
        <w:jc w:val="both"/>
        <w:rPr>
          <w:rFonts w:ascii="Arial" w:hAnsi="Arial" w:cs="Arial"/>
          <w:sz w:val="20"/>
          <w:szCs w:val="20"/>
        </w:rPr>
      </w:pPr>
      <w:r w:rsidRPr="00AF458A">
        <w:rPr>
          <w:rFonts w:ascii="Arial" w:hAnsi="Arial" w:cs="Arial"/>
          <w:sz w:val="20"/>
          <w:szCs w:val="20"/>
        </w:rPr>
        <w:t>The Company will publish an EA Timetable (in accordance with CUSC</w:t>
      </w:r>
      <w:r w:rsidR="00B803D4" w:rsidRPr="00AF458A">
        <w:rPr>
          <w:rFonts w:ascii="Arial" w:hAnsi="Arial" w:cs="Arial"/>
          <w:sz w:val="20"/>
          <w:szCs w:val="20"/>
        </w:rPr>
        <w:t xml:space="preserve"> Section 18</w:t>
      </w:r>
      <w:r w:rsidRPr="00AF458A">
        <w:rPr>
          <w:rFonts w:ascii="Arial" w:hAnsi="Arial" w:cs="Arial"/>
          <w:sz w:val="20"/>
          <w:szCs w:val="20"/>
        </w:rPr>
        <w:t xml:space="preserve">). </w:t>
      </w:r>
      <w:r w:rsidR="00AE609D" w:rsidRPr="00AF458A">
        <w:rPr>
          <w:rFonts w:ascii="Arial" w:hAnsi="Arial" w:cs="Arial"/>
          <w:sz w:val="20"/>
          <w:szCs w:val="20"/>
        </w:rPr>
        <w:t>This will be</w:t>
      </w:r>
      <w:r w:rsidR="004F6F76" w:rsidRPr="00AF458A">
        <w:rPr>
          <w:rFonts w:ascii="Arial" w:hAnsi="Arial" w:cs="Arial"/>
          <w:sz w:val="20"/>
          <w:szCs w:val="20"/>
        </w:rPr>
        <w:t xml:space="preserve"> created through </w:t>
      </w:r>
      <w:r w:rsidR="009A3E95" w:rsidRPr="00AF458A">
        <w:rPr>
          <w:rFonts w:ascii="Arial" w:hAnsi="Arial" w:cs="Arial"/>
          <w:sz w:val="20"/>
          <w:szCs w:val="20"/>
        </w:rPr>
        <w:t xml:space="preserve">liaising </w:t>
      </w:r>
      <w:r w:rsidR="004F6F76" w:rsidRPr="00AF458A">
        <w:rPr>
          <w:rFonts w:ascii="Arial" w:hAnsi="Arial" w:cs="Arial"/>
          <w:sz w:val="20"/>
          <w:szCs w:val="20"/>
        </w:rPr>
        <w:t xml:space="preserve">with the </w:t>
      </w:r>
      <w:r w:rsidR="00433E21" w:rsidRPr="00AF458A">
        <w:rPr>
          <w:rFonts w:ascii="Arial" w:hAnsi="Arial" w:cs="Arial"/>
          <w:sz w:val="20"/>
          <w:szCs w:val="20"/>
        </w:rPr>
        <w:t>TO</w:t>
      </w:r>
      <w:r w:rsidR="004F6F76" w:rsidRPr="00AF458A">
        <w:rPr>
          <w:rFonts w:ascii="Arial" w:hAnsi="Arial" w:cs="Arial"/>
          <w:sz w:val="20"/>
          <w:szCs w:val="20"/>
        </w:rPr>
        <w:t xml:space="preserve">(s) </w:t>
      </w:r>
      <w:r w:rsidRPr="00AF458A">
        <w:rPr>
          <w:rFonts w:ascii="Arial" w:hAnsi="Arial" w:cs="Arial"/>
          <w:sz w:val="20"/>
          <w:szCs w:val="20"/>
        </w:rPr>
        <w:t xml:space="preserve">during </w:t>
      </w:r>
      <w:r w:rsidR="00305663" w:rsidRPr="00AF458A">
        <w:rPr>
          <w:rFonts w:ascii="Arial" w:hAnsi="Arial" w:cs="Arial"/>
          <w:sz w:val="20"/>
          <w:szCs w:val="20"/>
        </w:rPr>
        <w:t>its</w:t>
      </w:r>
      <w:r w:rsidRPr="00AF458A">
        <w:rPr>
          <w:rFonts w:ascii="Arial" w:hAnsi="Arial" w:cs="Arial"/>
          <w:sz w:val="20"/>
          <w:szCs w:val="20"/>
        </w:rPr>
        <w:t xml:space="preserve"> development.</w:t>
      </w:r>
    </w:p>
    <w:p w14:paraId="7C22A5EF" w14:textId="77777777" w:rsidR="00274ECD" w:rsidRPr="00234192" w:rsidRDefault="00274ECD" w:rsidP="003152EA">
      <w:pPr>
        <w:jc w:val="both"/>
        <w:rPr>
          <w:rFonts w:ascii="Arial" w:hAnsi="Arial" w:cs="Arial"/>
          <w:b/>
          <w:sz w:val="20"/>
          <w:szCs w:val="20"/>
        </w:rPr>
      </w:pPr>
    </w:p>
    <w:p w14:paraId="7EBA8034" w14:textId="7536265F" w:rsidR="005D65FC" w:rsidRPr="00234192" w:rsidRDefault="00A00D5F" w:rsidP="0009682E">
      <w:pPr>
        <w:pStyle w:val="ListParagraph"/>
        <w:numPr>
          <w:ilvl w:val="1"/>
          <w:numId w:val="18"/>
        </w:numPr>
        <w:ind w:left="567" w:hanging="495"/>
        <w:jc w:val="both"/>
        <w:rPr>
          <w:rFonts w:ascii="Arial" w:hAnsi="Arial" w:cs="Arial"/>
          <w:b/>
          <w:sz w:val="20"/>
          <w:szCs w:val="20"/>
        </w:rPr>
      </w:pPr>
      <w:r>
        <w:rPr>
          <w:rFonts w:ascii="Arial" w:eastAsia="Arial" w:hAnsi="Arial"/>
          <w:b/>
          <w:color w:val="000000"/>
          <w:spacing w:val="-7"/>
          <w:sz w:val="20"/>
          <w:szCs w:val="20"/>
        </w:rPr>
        <w:t>High-Level</w:t>
      </w:r>
      <w:r w:rsidR="000B0EB0">
        <w:rPr>
          <w:rFonts w:ascii="Arial" w:eastAsia="Arial" w:hAnsi="Arial"/>
          <w:b/>
          <w:color w:val="000000"/>
          <w:spacing w:val="-7"/>
          <w:sz w:val="20"/>
          <w:szCs w:val="20"/>
        </w:rPr>
        <w:t xml:space="preserve"> Process</w:t>
      </w:r>
      <w:r>
        <w:rPr>
          <w:rFonts w:ascii="Arial" w:eastAsia="Arial" w:hAnsi="Arial"/>
          <w:b/>
          <w:color w:val="000000"/>
          <w:spacing w:val="-7"/>
          <w:sz w:val="20"/>
          <w:szCs w:val="20"/>
        </w:rPr>
        <w:t xml:space="preserve"> (Gate 2 Projects and Gate 1 Projects with Reservation)</w:t>
      </w:r>
    </w:p>
    <w:p w14:paraId="4830FDD3" w14:textId="77777777" w:rsidR="00760463" w:rsidRPr="00234192" w:rsidRDefault="00760463" w:rsidP="003152EA">
      <w:pPr>
        <w:pStyle w:val="ListParagraph"/>
        <w:ind w:left="792"/>
        <w:jc w:val="both"/>
        <w:rPr>
          <w:rFonts w:ascii="Arial" w:hAnsi="Arial" w:cs="Arial"/>
          <w:b/>
          <w:sz w:val="20"/>
          <w:szCs w:val="20"/>
        </w:rPr>
      </w:pPr>
    </w:p>
    <w:p w14:paraId="6099F9A2" w14:textId="4CEFEB56" w:rsidR="00240C17" w:rsidRPr="00AF458A" w:rsidRDefault="00672F60" w:rsidP="00240C17">
      <w:pPr>
        <w:pStyle w:val="ListParagraph"/>
        <w:numPr>
          <w:ilvl w:val="2"/>
          <w:numId w:val="29"/>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The Company shall submit The Company Modification Application where The Company Modification Application corresponds to a</w:t>
      </w:r>
      <w:r w:rsidR="1554F1AE" w:rsidRPr="00AF458A">
        <w:rPr>
          <w:rFonts w:ascii="Arial" w:eastAsia="Times New Roman" w:hAnsi="Arial" w:cs="Arial"/>
          <w:sz w:val="20"/>
          <w:szCs w:val="20"/>
          <w:lang w:eastAsia="en-GB"/>
        </w:rPr>
        <w:t>n EA Request</w:t>
      </w:r>
      <w:r w:rsidRPr="00AF458A">
        <w:rPr>
          <w:rFonts w:ascii="Arial" w:eastAsia="Times New Roman" w:hAnsi="Arial" w:cs="Arial"/>
          <w:sz w:val="20"/>
          <w:szCs w:val="20"/>
          <w:lang w:eastAsia="en-GB"/>
        </w:rPr>
        <w:t xml:space="preserve"> (which has </w:t>
      </w:r>
      <w:r w:rsidR="151C52FE" w:rsidRPr="00AF458A">
        <w:rPr>
          <w:rFonts w:ascii="Arial" w:eastAsia="Times New Roman" w:hAnsi="Arial" w:cs="Arial"/>
          <w:sz w:val="20"/>
          <w:szCs w:val="20"/>
          <w:lang w:eastAsia="en-GB"/>
        </w:rPr>
        <w:t xml:space="preserve">declared it has </w:t>
      </w:r>
      <w:r w:rsidRPr="00AF458A">
        <w:rPr>
          <w:rFonts w:ascii="Arial" w:eastAsia="Times New Roman" w:hAnsi="Arial" w:cs="Arial"/>
          <w:sz w:val="20"/>
          <w:szCs w:val="20"/>
          <w:lang w:eastAsia="en-GB"/>
        </w:rPr>
        <w:t xml:space="preserve">met the Gate 2 </w:t>
      </w:r>
      <w:r w:rsidR="00E95912" w:rsidRPr="00AF458A">
        <w:rPr>
          <w:rFonts w:ascii="Arial" w:eastAsia="Times New Roman" w:hAnsi="Arial" w:cs="Arial"/>
          <w:sz w:val="20"/>
          <w:szCs w:val="20"/>
          <w:lang w:eastAsia="en-GB"/>
        </w:rPr>
        <w:t xml:space="preserve">‘Readiness’ </w:t>
      </w:r>
      <w:r w:rsidRPr="00AF458A">
        <w:rPr>
          <w:rFonts w:ascii="Arial" w:eastAsia="Times New Roman" w:hAnsi="Arial" w:cs="Arial"/>
          <w:sz w:val="20"/>
          <w:szCs w:val="20"/>
          <w:lang w:eastAsia="en-GB"/>
        </w:rPr>
        <w:t xml:space="preserve">Criteria in accordance with the Gate 2 Criteria Methodology), or is </w:t>
      </w:r>
      <w:r w:rsidR="7AD55405" w:rsidRPr="00AF458A">
        <w:rPr>
          <w:rFonts w:ascii="Arial" w:eastAsia="Times New Roman" w:hAnsi="Arial" w:cs="Arial"/>
          <w:sz w:val="20"/>
          <w:szCs w:val="20"/>
          <w:lang w:eastAsia="en-GB"/>
        </w:rPr>
        <w:t>related to</w:t>
      </w:r>
      <w:r w:rsidRPr="00AF458A">
        <w:rPr>
          <w:rFonts w:ascii="Arial" w:eastAsia="Times New Roman" w:hAnsi="Arial" w:cs="Arial"/>
          <w:sz w:val="20"/>
          <w:szCs w:val="20"/>
          <w:lang w:eastAsia="en-GB"/>
        </w:rPr>
        <w:t xml:space="preserve"> Reservation, under the Gated Process for Projects with Existing Agreements set out in CUSC Section 18) via a Batched Scheme Briefing Note (BSBN) (including information on all such projects) to each TO respectively </w:t>
      </w:r>
      <w:r w:rsidR="0238DF72" w:rsidRPr="00AF458A">
        <w:rPr>
          <w:rFonts w:ascii="Arial" w:eastAsia="Times New Roman" w:hAnsi="Arial" w:cs="Arial"/>
          <w:sz w:val="20"/>
          <w:szCs w:val="20"/>
          <w:lang w:eastAsia="en-GB"/>
        </w:rPr>
        <w:t xml:space="preserve">as soon as reasonably practicable and in any event </w:t>
      </w:r>
      <w:r w:rsidR="00290AB6" w:rsidRPr="00AF458A">
        <w:rPr>
          <w:rFonts w:ascii="Arial" w:eastAsia="Times New Roman" w:hAnsi="Arial" w:cs="Arial"/>
          <w:sz w:val="20"/>
          <w:szCs w:val="20"/>
          <w:lang w:eastAsia="en-GB"/>
        </w:rPr>
        <w:t>no later than</w:t>
      </w:r>
      <w:r w:rsidRPr="00AF458A">
        <w:rPr>
          <w:rFonts w:ascii="Arial" w:eastAsia="Times New Roman" w:hAnsi="Arial" w:cs="Arial"/>
          <w:sz w:val="20"/>
          <w:szCs w:val="20"/>
          <w:lang w:eastAsia="en-GB"/>
        </w:rPr>
        <w:t xml:space="preserve"> </w:t>
      </w:r>
      <w:r w:rsidR="2A1ABF31" w:rsidRPr="00AF458A">
        <w:rPr>
          <w:rFonts w:ascii="Arial" w:eastAsia="Times New Roman" w:hAnsi="Arial" w:cs="Arial"/>
          <w:sz w:val="20"/>
          <w:szCs w:val="20"/>
          <w:lang w:eastAsia="en-GB"/>
        </w:rPr>
        <w:t>10</w:t>
      </w:r>
      <w:r w:rsidR="00A93B3B" w:rsidRPr="00AF458A">
        <w:rPr>
          <w:rFonts w:ascii="Arial" w:eastAsia="Times New Roman" w:hAnsi="Arial" w:cs="Arial"/>
          <w:sz w:val="20"/>
          <w:szCs w:val="20"/>
          <w:lang w:eastAsia="en-GB"/>
        </w:rPr>
        <w:t xml:space="preserve"> </w:t>
      </w:r>
      <w:r w:rsidRPr="00AF458A">
        <w:rPr>
          <w:rFonts w:ascii="Arial" w:eastAsia="Times New Roman" w:hAnsi="Arial" w:cs="Arial"/>
          <w:sz w:val="20"/>
          <w:szCs w:val="20"/>
          <w:lang w:eastAsia="en-GB"/>
        </w:rPr>
        <w:t xml:space="preserve">Business Days </w:t>
      </w:r>
      <w:r w:rsidR="00290AB6" w:rsidRPr="00AF458A">
        <w:rPr>
          <w:rFonts w:ascii="Arial" w:eastAsia="Times New Roman" w:hAnsi="Arial" w:cs="Arial"/>
          <w:sz w:val="20"/>
          <w:szCs w:val="20"/>
          <w:lang w:eastAsia="en-GB"/>
        </w:rPr>
        <w:t>after</w:t>
      </w:r>
      <w:r w:rsidRPr="00AF458A">
        <w:rPr>
          <w:rFonts w:ascii="Arial" w:eastAsia="Times New Roman" w:hAnsi="Arial" w:cs="Arial"/>
          <w:sz w:val="20"/>
          <w:szCs w:val="20"/>
          <w:lang w:eastAsia="en-GB"/>
        </w:rPr>
        <w:t xml:space="preserve"> the EA Request Window </w:t>
      </w:r>
      <w:r w:rsidR="00290AB6" w:rsidRPr="00AF458A">
        <w:rPr>
          <w:rFonts w:ascii="Arial" w:eastAsia="Times New Roman" w:hAnsi="Arial" w:cs="Arial"/>
          <w:sz w:val="20"/>
          <w:szCs w:val="20"/>
          <w:lang w:eastAsia="en-GB"/>
        </w:rPr>
        <w:t xml:space="preserve">has </w:t>
      </w:r>
      <w:r w:rsidRPr="00AF458A">
        <w:rPr>
          <w:rFonts w:ascii="Arial" w:eastAsia="Times New Roman" w:hAnsi="Arial" w:cs="Arial"/>
          <w:sz w:val="20"/>
          <w:szCs w:val="20"/>
          <w:lang w:eastAsia="en-GB"/>
        </w:rPr>
        <w:t>clos</w:t>
      </w:r>
      <w:r w:rsidR="00290AB6" w:rsidRPr="00AF458A">
        <w:rPr>
          <w:rFonts w:ascii="Arial" w:eastAsia="Times New Roman" w:hAnsi="Arial" w:cs="Arial"/>
          <w:sz w:val="20"/>
          <w:szCs w:val="20"/>
          <w:lang w:eastAsia="en-GB"/>
        </w:rPr>
        <w:t>ed</w:t>
      </w:r>
      <w:r w:rsidRPr="00AF458A">
        <w:rPr>
          <w:rFonts w:ascii="Arial" w:eastAsia="Times New Roman" w:hAnsi="Arial" w:cs="Arial"/>
          <w:sz w:val="20"/>
          <w:szCs w:val="20"/>
          <w:lang w:eastAsia="en-GB"/>
        </w:rPr>
        <w:t xml:space="preserve"> to Users. The format of the </w:t>
      </w:r>
      <w:r w:rsidR="5FF8A075" w:rsidRPr="00AF458A">
        <w:rPr>
          <w:rFonts w:ascii="Arial" w:eastAsia="Times New Roman" w:hAnsi="Arial" w:cs="Arial"/>
          <w:sz w:val="20"/>
          <w:szCs w:val="20"/>
          <w:lang w:eastAsia="en-GB"/>
        </w:rPr>
        <w:t>B</w:t>
      </w:r>
      <w:r w:rsidR="627FFA59" w:rsidRPr="00AF458A">
        <w:rPr>
          <w:rFonts w:ascii="Arial" w:eastAsia="Times New Roman" w:hAnsi="Arial" w:cs="Arial"/>
          <w:sz w:val="20"/>
          <w:szCs w:val="20"/>
          <w:lang w:eastAsia="en-GB"/>
        </w:rPr>
        <w:t>SBN</w:t>
      </w:r>
      <w:r w:rsidRPr="00AF458A">
        <w:rPr>
          <w:rFonts w:ascii="Arial" w:eastAsia="Times New Roman" w:hAnsi="Arial" w:cs="Arial"/>
          <w:sz w:val="20"/>
          <w:szCs w:val="20"/>
          <w:lang w:eastAsia="en-GB"/>
        </w:rPr>
        <w:t xml:space="preserve"> </w:t>
      </w:r>
      <w:r w:rsidR="00FA1F55" w:rsidRPr="00AF458A">
        <w:rPr>
          <w:rFonts w:ascii="Arial" w:eastAsia="Times New Roman" w:hAnsi="Arial" w:cs="Arial"/>
          <w:sz w:val="20"/>
          <w:szCs w:val="20"/>
          <w:lang w:eastAsia="en-GB"/>
        </w:rPr>
        <w:t xml:space="preserve">and the technical effectiveness process (to the extent that one is required) </w:t>
      </w:r>
      <w:r w:rsidR="001C2972" w:rsidRPr="00AF458A">
        <w:rPr>
          <w:rFonts w:ascii="Arial" w:eastAsia="Times New Roman" w:hAnsi="Arial" w:cs="Arial"/>
          <w:sz w:val="20"/>
          <w:szCs w:val="20"/>
          <w:lang w:eastAsia="en-GB"/>
        </w:rPr>
        <w:t>wi</w:t>
      </w:r>
      <w:r w:rsidR="00FA1F55" w:rsidRPr="00AF458A">
        <w:rPr>
          <w:rFonts w:ascii="Arial" w:eastAsia="Times New Roman" w:hAnsi="Arial" w:cs="Arial"/>
          <w:sz w:val="20"/>
          <w:szCs w:val="20"/>
          <w:lang w:eastAsia="en-GB"/>
        </w:rPr>
        <w:t>ll</w:t>
      </w:r>
      <w:r w:rsidR="001C2972" w:rsidRPr="00AF458A">
        <w:rPr>
          <w:rFonts w:ascii="Arial" w:eastAsia="Times New Roman" w:hAnsi="Arial" w:cs="Arial"/>
          <w:sz w:val="20"/>
          <w:szCs w:val="20"/>
          <w:lang w:eastAsia="en-GB"/>
        </w:rPr>
        <w:t xml:space="preserve"> be agreed</w:t>
      </w:r>
      <w:r w:rsidR="00C40A63" w:rsidRPr="00AF458A">
        <w:rPr>
          <w:rFonts w:ascii="Arial" w:eastAsia="Times New Roman" w:hAnsi="Arial" w:cs="Arial"/>
          <w:sz w:val="20"/>
          <w:szCs w:val="20"/>
          <w:lang w:eastAsia="en-GB"/>
        </w:rPr>
        <w:t xml:space="preserve"> by The Company and </w:t>
      </w:r>
      <w:r w:rsidR="004A604F" w:rsidRPr="00AF458A">
        <w:rPr>
          <w:rFonts w:ascii="Arial" w:eastAsia="Times New Roman" w:hAnsi="Arial" w:cs="Arial"/>
          <w:sz w:val="20"/>
          <w:szCs w:val="20"/>
          <w:lang w:eastAsia="en-GB"/>
        </w:rPr>
        <w:t>TO</w:t>
      </w:r>
      <w:r w:rsidR="00FA1F55" w:rsidRPr="00AF458A">
        <w:rPr>
          <w:rFonts w:ascii="Arial" w:eastAsia="Times New Roman" w:hAnsi="Arial" w:cs="Arial"/>
          <w:sz w:val="20"/>
          <w:szCs w:val="20"/>
          <w:lang w:eastAsia="en-GB"/>
        </w:rPr>
        <w:t>s</w:t>
      </w:r>
      <w:r w:rsidR="00C40A63" w:rsidRPr="00AF458A">
        <w:rPr>
          <w:rFonts w:ascii="Arial" w:eastAsia="Times New Roman" w:hAnsi="Arial" w:cs="Arial"/>
          <w:sz w:val="20"/>
          <w:szCs w:val="20"/>
          <w:lang w:eastAsia="en-GB"/>
        </w:rPr>
        <w:t xml:space="preserve"> prior to the CMP435 Implementation Date.</w:t>
      </w:r>
      <w:r w:rsidR="00854370" w:rsidRPr="00AF458A">
        <w:rPr>
          <w:rFonts w:ascii="Arial" w:eastAsia="Times New Roman" w:hAnsi="Arial" w:cs="Arial"/>
          <w:sz w:val="20"/>
          <w:szCs w:val="20"/>
          <w:lang w:eastAsia="en-GB"/>
        </w:rPr>
        <w:t xml:space="preserve"> </w:t>
      </w:r>
      <w:r w:rsidR="001F57E9" w:rsidRPr="00AF458A">
        <w:rPr>
          <w:rFonts w:ascii="Arial" w:eastAsia="Times New Roman" w:hAnsi="Arial" w:cs="Arial"/>
          <w:sz w:val="20"/>
          <w:szCs w:val="20"/>
          <w:lang w:eastAsia="en-GB"/>
        </w:rPr>
        <w:t xml:space="preserve">For the avoidance of doubt the BSBN will at a minimum include </w:t>
      </w:r>
      <w:r w:rsidR="00AC0BBC" w:rsidRPr="00AF458A">
        <w:rPr>
          <w:rFonts w:ascii="Arial" w:eastAsia="Times New Roman" w:hAnsi="Arial" w:cs="Arial"/>
          <w:sz w:val="20"/>
          <w:szCs w:val="20"/>
          <w:lang w:eastAsia="en-GB"/>
        </w:rPr>
        <w:t>a</w:t>
      </w:r>
      <w:r w:rsidR="001F57E9" w:rsidRPr="00AF458A">
        <w:rPr>
          <w:rFonts w:ascii="Arial" w:eastAsia="Times New Roman" w:hAnsi="Arial" w:cs="Arial"/>
          <w:sz w:val="20"/>
          <w:szCs w:val="20"/>
          <w:lang w:eastAsia="en-GB"/>
        </w:rPr>
        <w:t xml:space="preserve"> </w:t>
      </w:r>
      <w:r w:rsidR="00AC0BBC" w:rsidRPr="00AF458A">
        <w:rPr>
          <w:rFonts w:ascii="Arial" w:eastAsia="Times New Roman" w:hAnsi="Arial" w:cs="Arial"/>
          <w:sz w:val="20"/>
          <w:szCs w:val="20"/>
          <w:lang w:eastAsia="en-GB"/>
        </w:rPr>
        <w:t xml:space="preserve">unique </w:t>
      </w:r>
      <w:r w:rsidR="001F57E9" w:rsidRPr="00AF458A">
        <w:rPr>
          <w:rFonts w:ascii="Arial" w:eastAsia="Times New Roman" w:hAnsi="Arial" w:cs="Arial"/>
          <w:sz w:val="20"/>
          <w:szCs w:val="20"/>
          <w:lang w:eastAsia="en-GB"/>
        </w:rPr>
        <w:t>project identifier</w:t>
      </w:r>
      <w:r w:rsidR="19B18C7D" w:rsidRPr="00AF458A">
        <w:rPr>
          <w:rFonts w:ascii="Arial" w:eastAsia="Times New Roman" w:hAnsi="Arial" w:cs="Arial"/>
          <w:sz w:val="20"/>
          <w:szCs w:val="20"/>
          <w:lang w:eastAsia="en-GB"/>
        </w:rPr>
        <w:t xml:space="preserve">. </w:t>
      </w:r>
      <w:r w:rsidR="282C229E" w:rsidRPr="00AF458A">
        <w:rPr>
          <w:rFonts w:ascii="Arial" w:eastAsia="Times New Roman" w:hAnsi="Arial" w:cs="Arial"/>
          <w:sz w:val="20"/>
          <w:szCs w:val="20"/>
          <w:lang w:eastAsia="en-GB"/>
        </w:rPr>
        <w:t>Any</w:t>
      </w:r>
      <w:r w:rsidR="00854370" w:rsidRPr="00AF458A">
        <w:rPr>
          <w:rFonts w:ascii="Arial" w:eastAsia="Times New Roman" w:hAnsi="Arial" w:cs="Arial"/>
          <w:sz w:val="20"/>
          <w:szCs w:val="20"/>
          <w:lang w:eastAsia="en-GB"/>
        </w:rPr>
        <w:t xml:space="preserve"> Application Fee is dealt with by The Company and the TO(s) in accordance with STCP 19-6 Application Fees.</w:t>
      </w:r>
    </w:p>
    <w:p w14:paraId="4D2B2A7E" w14:textId="77777777" w:rsidR="00240C17" w:rsidRPr="00AF458A" w:rsidRDefault="00240C17" w:rsidP="00240C17">
      <w:pPr>
        <w:pStyle w:val="ListParagraph"/>
        <w:ind w:left="1276"/>
        <w:jc w:val="both"/>
        <w:rPr>
          <w:rFonts w:ascii="Arial" w:eastAsia="Times New Roman" w:hAnsi="Arial" w:cs="Arial"/>
          <w:sz w:val="20"/>
          <w:szCs w:val="20"/>
          <w:lang w:eastAsia="en-GB"/>
        </w:rPr>
      </w:pPr>
    </w:p>
    <w:p w14:paraId="79F3A980" w14:textId="2B241351" w:rsidR="0009682E" w:rsidRPr="00AF458A" w:rsidRDefault="00424639" w:rsidP="00240C17">
      <w:pPr>
        <w:pStyle w:val="ListParagraph"/>
        <w:numPr>
          <w:ilvl w:val="2"/>
          <w:numId w:val="29"/>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 xml:space="preserve">The Company shall notify Affected Parties whether each </w:t>
      </w:r>
      <w:r w:rsidR="09A5B738" w:rsidRPr="00AF458A">
        <w:rPr>
          <w:rFonts w:ascii="Arial" w:eastAsia="Times New Roman" w:hAnsi="Arial" w:cs="Arial"/>
          <w:sz w:val="20"/>
          <w:szCs w:val="20"/>
          <w:lang w:eastAsia="en-GB"/>
        </w:rPr>
        <w:t>EA Request</w:t>
      </w:r>
      <w:r w:rsidRPr="00AF458A">
        <w:rPr>
          <w:rFonts w:ascii="Arial" w:eastAsia="Times New Roman" w:hAnsi="Arial" w:cs="Arial"/>
          <w:sz w:val="20"/>
          <w:szCs w:val="20"/>
          <w:lang w:eastAsia="en-GB"/>
        </w:rPr>
        <w:t xml:space="preserve"> </w:t>
      </w:r>
      <w:r w:rsidR="24D3445C" w:rsidRPr="00AF458A">
        <w:rPr>
          <w:rFonts w:ascii="Arial" w:eastAsia="Times New Roman" w:hAnsi="Arial" w:cs="Arial"/>
          <w:sz w:val="20"/>
          <w:szCs w:val="20"/>
          <w:lang w:eastAsia="en-GB"/>
        </w:rPr>
        <w:t xml:space="preserve">within the BSBN </w:t>
      </w:r>
      <w:proofErr w:type="gramStart"/>
      <w:r w:rsidR="489D376A" w:rsidRPr="00AF458A">
        <w:rPr>
          <w:rFonts w:ascii="Arial" w:eastAsia="Times New Roman" w:hAnsi="Arial" w:cs="Arial"/>
          <w:sz w:val="20"/>
          <w:szCs w:val="20"/>
          <w:lang w:eastAsia="en-GB"/>
        </w:rPr>
        <w:t>is</w:t>
      </w:r>
      <w:r w:rsidRPr="00AF458A">
        <w:rPr>
          <w:rFonts w:ascii="Arial" w:eastAsia="Times New Roman" w:hAnsi="Arial" w:cs="Arial"/>
          <w:sz w:val="20"/>
          <w:szCs w:val="20"/>
          <w:lang w:eastAsia="en-GB"/>
        </w:rPr>
        <w:t xml:space="preserve"> </w:t>
      </w:r>
      <w:r w:rsidR="3C8AEA48" w:rsidRPr="00AF458A">
        <w:rPr>
          <w:rFonts w:ascii="Arial" w:eastAsia="Times New Roman" w:hAnsi="Arial" w:cs="Arial"/>
          <w:sz w:val="20"/>
          <w:szCs w:val="20"/>
          <w:lang w:eastAsia="en-GB"/>
        </w:rPr>
        <w:t>considered to be</w:t>
      </w:r>
      <w:proofErr w:type="gramEnd"/>
      <w:r w:rsidR="3C8AEA48" w:rsidRPr="00AF458A">
        <w:rPr>
          <w:rFonts w:ascii="Arial" w:eastAsia="Times New Roman" w:hAnsi="Arial" w:cs="Arial"/>
          <w:sz w:val="20"/>
          <w:szCs w:val="20"/>
          <w:lang w:eastAsia="en-GB"/>
        </w:rPr>
        <w:t xml:space="preserve"> Effective (for the purpose of entering the EA </w:t>
      </w:r>
      <w:r w:rsidR="00034445" w:rsidRPr="00AF458A">
        <w:rPr>
          <w:rFonts w:ascii="Arial" w:eastAsia="Times New Roman" w:hAnsi="Arial" w:cs="Arial"/>
          <w:sz w:val="20"/>
          <w:szCs w:val="20"/>
          <w:lang w:eastAsia="en-GB"/>
        </w:rPr>
        <w:t xml:space="preserve">Gated </w:t>
      </w:r>
      <w:r w:rsidR="3C8AEA48" w:rsidRPr="00AF458A">
        <w:rPr>
          <w:rFonts w:ascii="Arial" w:eastAsia="Times New Roman" w:hAnsi="Arial" w:cs="Arial"/>
          <w:sz w:val="20"/>
          <w:szCs w:val="20"/>
          <w:lang w:eastAsia="en-GB"/>
        </w:rPr>
        <w:t xml:space="preserve">Design Process) </w:t>
      </w:r>
      <w:r w:rsidRPr="00AF458A">
        <w:rPr>
          <w:rFonts w:ascii="Arial" w:eastAsia="Times New Roman" w:hAnsi="Arial" w:cs="Arial"/>
          <w:sz w:val="20"/>
          <w:szCs w:val="20"/>
          <w:lang w:eastAsia="en-GB"/>
        </w:rPr>
        <w:t xml:space="preserve">and has met both the Gate 2 ‘Readiness’ Criteria and Gate 2 ‘Strategic Alignment’ Criteria no later than 1 Business Day before the EA </w:t>
      </w:r>
      <w:r w:rsidR="00034445" w:rsidRPr="00AF458A">
        <w:rPr>
          <w:rFonts w:ascii="Arial" w:eastAsia="Times New Roman" w:hAnsi="Arial" w:cs="Arial"/>
          <w:sz w:val="20"/>
          <w:szCs w:val="20"/>
          <w:lang w:eastAsia="en-GB"/>
        </w:rPr>
        <w:t xml:space="preserve">Gated </w:t>
      </w:r>
      <w:r w:rsidRPr="00AF458A">
        <w:rPr>
          <w:rFonts w:ascii="Arial" w:eastAsia="Times New Roman" w:hAnsi="Arial" w:cs="Arial"/>
          <w:sz w:val="20"/>
          <w:szCs w:val="20"/>
          <w:lang w:eastAsia="en-GB"/>
        </w:rPr>
        <w:t>Design Process commences. </w:t>
      </w:r>
    </w:p>
    <w:p w14:paraId="7E7B78AA" w14:textId="77777777" w:rsidR="00240C17" w:rsidRPr="00AF458A" w:rsidRDefault="00240C17" w:rsidP="00240C17">
      <w:pPr>
        <w:pStyle w:val="ListParagraph"/>
        <w:ind w:left="1276"/>
        <w:jc w:val="both"/>
        <w:rPr>
          <w:rFonts w:ascii="Arial" w:eastAsia="Times New Roman" w:hAnsi="Arial" w:cs="Arial"/>
          <w:sz w:val="20"/>
          <w:szCs w:val="20"/>
          <w:lang w:eastAsia="en-GB"/>
        </w:rPr>
      </w:pPr>
    </w:p>
    <w:p w14:paraId="1DEAE22D" w14:textId="6A5A9194" w:rsidR="0009682E" w:rsidRPr="00AF458A" w:rsidRDefault="00491E1D" w:rsidP="0009682E">
      <w:pPr>
        <w:pStyle w:val="ListParagraph"/>
        <w:numPr>
          <w:ilvl w:val="2"/>
          <w:numId w:val="18"/>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Host TO</w:t>
      </w:r>
      <w:r w:rsidR="00BF1FBE" w:rsidRPr="00AF458A">
        <w:rPr>
          <w:rFonts w:ascii="Arial" w:eastAsia="Times New Roman" w:hAnsi="Arial" w:cs="Arial"/>
          <w:sz w:val="20"/>
          <w:szCs w:val="20"/>
          <w:lang w:eastAsia="en-GB"/>
        </w:rPr>
        <w:t>s</w:t>
      </w:r>
      <w:r w:rsidRPr="00AF458A">
        <w:rPr>
          <w:rFonts w:ascii="Arial" w:eastAsia="Times New Roman" w:hAnsi="Arial" w:cs="Arial"/>
          <w:sz w:val="20"/>
          <w:szCs w:val="20"/>
          <w:lang w:eastAsia="en-GB"/>
        </w:rPr>
        <w:t xml:space="preserve"> and Affected </w:t>
      </w:r>
      <w:r w:rsidR="005D7867" w:rsidRPr="00AF458A">
        <w:rPr>
          <w:rFonts w:ascii="Arial" w:eastAsia="Times New Roman" w:hAnsi="Arial" w:cs="Arial"/>
          <w:sz w:val="20"/>
          <w:szCs w:val="20"/>
          <w:lang w:eastAsia="en-GB"/>
        </w:rPr>
        <w:t>TO(s) will use both the C</w:t>
      </w:r>
      <w:r w:rsidR="009F6EBD" w:rsidRPr="00AF458A">
        <w:rPr>
          <w:rFonts w:ascii="Arial" w:eastAsia="Times New Roman" w:hAnsi="Arial" w:cs="Arial"/>
          <w:sz w:val="20"/>
          <w:szCs w:val="20"/>
          <w:lang w:eastAsia="en-GB"/>
        </w:rPr>
        <w:t xml:space="preserve">onstruction </w:t>
      </w:r>
      <w:r w:rsidR="005D7867" w:rsidRPr="00AF458A">
        <w:rPr>
          <w:rFonts w:ascii="Arial" w:eastAsia="Times New Roman" w:hAnsi="Arial" w:cs="Arial"/>
          <w:sz w:val="20"/>
          <w:szCs w:val="20"/>
          <w:lang w:eastAsia="en-GB"/>
        </w:rPr>
        <w:t>P</w:t>
      </w:r>
      <w:r w:rsidR="009F6EBD" w:rsidRPr="00AF458A">
        <w:rPr>
          <w:rFonts w:ascii="Arial" w:eastAsia="Times New Roman" w:hAnsi="Arial" w:cs="Arial"/>
          <w:sz w:val="20"/>
          <w:szCs w:val="20"/>
          <w:lang w:eastAsia="en-GB"/>
        </w:rPr>
        <w:t xml:space="preserve">lanning </w:t>
      </w:r>
      <w:r w:rsidR="005D7867" w:rsidRPr="00AF458A">
        <w:rPr>
          <w:rFonts w:ascii="Arial" w:eastAsia="Times New Roman" w:hAnsi="Arial" w:cs="Arial"/>
          <w:sz w:val="20"/>
          <w:szCs w:val="20"/>
          <w:lang w:eastAsia="en-GB"/>
        </w:rPr>
        <w:t>A</w:t>
      </w:r>
      <w:r w:rsidR="009F6EBD" w:rsidRPr="00AF458A">
        <w:rPr>
          <w:rFonts w:ascii="Arial" w:eastAsia="Times New Roman" w:hAnsi="Arial" w:cs="Arial"/>
          <w:sz w:val="20"/>
          <w:szCs w:val="20"/>
          <w:lang w:eastAsia="en-GB"/>
        </w:rPr>
        <w:t>ssumption</w:t>
      </w:r>
      <w:r w:rsidR="005D7867" w:rsidRPr="00AF458A">
        <w:rPr>
          <w:rFonts w:ascii="Arial" w:eastAsia="Times New Roman" w:hAnsi="Arial" w:cs="Arial"/>
          <w:sz w:val="20"/>
          <w:szCs w:val="20"/>
          <w:lang w:eastAsia="en-GB"/>
        </w:rPr>
        <w:t xml:space="preserve">s provided by The Company </w:t>
      </w:r>
      <w:r w:rsidR="00624E32" w:rsidRPr="00AF458A">
        <w:rPr>
          <w:rFonts w:ascii="Arial" w:eastAsia="Times New Roman" w:hAnsi="Arial" w:cs="Arial"/>
          <w:sz w:val="20"/>
          <w:szCs w:val="20"/>
          <w:lang w:eastAsia="en-GB"/>
        </w:rPr>
        <w:t>(</w:t>
      </w:r>
      <w:r w:rsidR="00143275" w:rsidRPr="00AF458A">
        <w:rPr>
          <w:rFonts w:ascii="Arial" w:hAnsi="Arial" w:cs="Arial"/>
          <w:sz w:val="20"/>
          <w:szCs w:val="20"/>
        </w:rPr>
        <w:t>the timing for the provision of Construction Planning Assumptions shall be confirmed no later than the publication of the EA Timetable</w:t>
      </w:r>
      <w:r w:rsidR="00624E32" w:rsidRPr="00AF458A">
        <w:rPr>
          <w:rFonts w:ascii="Arial" w:eastAsia="Times New Roman" w:hAnsi="Arial" w:cs="Arial"/>
          <w:sz w:val="20"/>
          <w:szCs w:val="20"/>
          <w:lang w:eastAsia="en-GB"/>
        </w:rPr>
        <w:t>)</w:t>
      </w:r>
      <w:r w:rsidR="005D7867" w:rsidRPr="00AF458A">
        <w:rPr>
          <w:rFonts w:ascii="Arial" w:eastAsia="Times New Roman" w:hAnsi="Arial" w:cs="Arial"/>
          <w:sz w:val="20"/>
          <w:szCs w:val="20"/>
          <w:lang w:eastAsia="en-GB"/>
        </w:rPr>
        <w:t xml:space="preserve"> and the CNDM within the EA </w:t>
      </w:r>
      <w:r w:rsidR="00034445" w:rsidRPr="00AF458A">
        <w:rPr>
          <w:rFonts w:ascii="Arial" w:eastAsia="Times New Roman" w:hAnsi="Arial" w:cs="Arial"/>
          <w:sz w:val="20"/>
          <w:szCs w:val="20"/>
          <w:lang w:eastAsia="en-GB"/>
        </w:rPr>
        <w:t xml:space="preserve">Gated </w:t>
      </w:r>
      <w:r w:rsidR="005D7867" w:rsidRPr="00AF458A">
        <w:rPr>
          <w:rFonts w:ascii="Arial" w:eastAsia="Times New Roman" w:hAnsi="Arial" w:cs="Arial"/>
          <w:sz w:val="20"/>
          <w:szCs w:val="20"/>
          <w:lang w:eastAsia="en-GB"/>
        </w:rPr>
        <w:t>Design Process to develop the content of their TOCA Variation Offers.</w:t>
      </w:r>
    </w:p>
    <w:p w14:paraId="56F38F45" w14:textId="77777777" w:rsidR="0009682E" w:rsidRPr="00AF458A" w:rsidRDefault="0009682E" w:rsidP="0009682E">
      <w:pPr>
        <w:pStyle w:val="ListParagraph"/>
        <w:rPr>
          <w:rFonts w:ascii="Arial" w:eastAsia="Times New Roman" w:hAnsi="Arial" w:cs="Arial"/>
          <w:sz w:val="20"/>
          <w:szCs w:val="20"/>
          <w:lang w:eastAsia="en-GB"/>
        </w:rPr>
      </w:pPr>
    </w:p>
    <w:p w14:paraId="460E8AA9" w14:textId="12FFC878" w:rsidR="0009682E" w:rsidRPr="00AF458A" w:rsidRDefault="004C1B18" w:rsidP="0009682E">
      <w:pPr>
        <w:pStyle w:val="ListParagraph"/>
        <w:numPr>
          <w:ilvl w:val="2"/>
          <w:numId w:val="18"/>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Draft TOC</w:t>
      </w:r>
      <w:r w:rsidR="000D2AC5" w:rsidRPr="00AF458A">
        <w:rPr>
          <w:rFonts w:ascii="Arial" w:eastAsia="Times New Roman" w:hAnsi="Arial" w:cs="Arial"/>
          <w:sz w:val="20"/>
          <w:szCs w:val="20"/>
          <w:lang w:eastAsia="en-GB"/>
        </w:rPr>
        <w:t>A</w:t>
      </w:r>
      <w:r w:rsidR="00291B6D" w:rsidRPr="00AF458A">
        <w:rPr>
          <w:rFonts w:ascii="Arial" w:eastAsia="Times New Roman" w:hAnsi="Arial" w:cs="Arial"/>
          <w:sz w:val="20"/>
          <w:szCs w:val="20"/>
          <w:lang w:eastAsia="en-GB"/>
        </w:rPr>
        <w:t xml:space="preserve"> Variation</w:t>
      </w:r>
      <w:r w:rsidR="000D2AC5" w:rsidRPr="00AF458A">
        <w:rPr>
          <w:rFonts w:ascii="Arial" w:eastAsia="Times New Roman" w:hAnsi="Arial" w:cs="Arial"/>
          <w:sz w:val="20"/>
          <w:szCs w:val="20"/>
          <w:lang w:eastAsia="en-GB"/>
        </w:rPr>
        <w:t xml:space="preserve"> Offers</w:t>
      </w:r>
      <w:r w:rsidR="00291B6D" w:rsidRPr="00AF458A">
        <w:rPr>
          <w:rFonts w:ascii="Arial" w:eastAsia="Times New Roman" w:hAnsi="Arial" w:cs="Arial"/>
          <w:sz w:val="20"/>
          <w:szCs w:val="20"/>
          <w:lang w:eastAsia="en-GB"/>
        </w:rPr>
        <w:t xml:space="preserve"> are </w:t>
      </w:r>
      <w:r w:rsidRPr="00AF458A">
        <w:rPr>
          <w:rFonts w:ascii="Arial" w:eastAsia="Times New Roman" w:hAnsi="Arial" w:cs="Arial"/>
          <w:sz w:val="20"/>
          <w:szCs w:val="20"/>
          <w:lang w:eastAsia="en-GB"/>
        </w:rPr>
        <w:t>to be issued</w:t>
      </w:r>
      <w:r w:rsidR="00BB71D5" w:rsidRPr="00AF458A">
        <w:rPr>
          <w:rFonts w:ascii="Arial" w:eastAsia="Times New Roman" w:hAnsi="Arial" w:cs="Arial"/>
          <w:sz w:val="20"/>
          <w:szCs w:val="20"/>
          <w:lang w:eastAsia="en-GB"/>
        </w:rPr>
        <w:t xml:space="preserve"> to The Company as soon as reasonably practicable</w:t>
      </w:r>
      <w:r w:rsidRPr="00AF458A">
        <w:rPr>
          <w:rFonts w:ascii="Arial" w:eastAsia="Times New Roman" w:hAnsi="Arial" w:cs="Arial"/>
          <w:sz w:val="20"/>
          <w:szCs w:val="20"/>
          <w:lang w:eastAsia="en-GB"/>
        </w:rPr>
        <w:t xml:space="preserve"> </w:t>
      </w:r>
      <w:r w:rsidR="00BB71D5" w:rsidRPr="00AF458A">
        <w:rPr>
          <w:rFonts w:ascii="Arial" w:eastAsia="Times New Roman" w:hAnsi="Arial" w:cs="Arial"/>
          <w:sz w:val="20"/>
          <w:szCs w:val="20"/>
          <w:lang w:eastAsia="en-GB"/>
        </w:rPr>
        <w:t xml:space="preserve">and </w:t>
      </w:r>
      <w:r w:rsidR="361B508F" w:rsidRPr="00AF458A">
        <w:rPr>
          <w:rFonts w:ascii="Arial" w:eastAsia="Times New Roman" w:hAnsi="Arial" w:cs="Arial"/>
          <w:sz w:val="20"/>
          <w:szCs w:val="20"/>
          <w:lang w:eastAsia="en-GB"/>
        </w:rPr>
        <w:t>prior to the publication of The Company Offers Out Date</w:t>
      </w:r>
      <w:r w:rsidR="30FEDAA4" w:rsidRPr="00AF458A">
        <w:rPr>
          <w:rFonts w:ascii="Arial" w:eastAsia="Times New Roman" w:hAnsi="Arial" w:cs="Arial"/>
          <w:sz w:val="20"/>
          <w:szCs w:val="20"/>
          <w:lang w:eastAsia="en-GB"/>
        </w:rPr>
        <w:t xml:space="preserve"> in the EA Timetable</w:t>
      </w:r>
      <w:r w:rsidR="361B508F" w:rsidRPr="00AF458A">
        <w:rPr>
          <w:rFonts w:ascii="Arial" w:eastAsia="Times New Roman" w:hAnsi="Arial" w:cs="Arial"/>
          <w:sz w:val="20"/>
          <w:szCs w:val="20"/>
          <w:lang w:eastAsia="en-GB"/>
        </w:rPr>
        <w:t xml:space="preserve"> (with the </w:t>
      </w:r>
      <w:r w:rsidR="44F16511" w:rsidRPr="00AF458A">
        <w:rPr>
          <w:rFonts w:ascii="Arial" w:eastAsia="Times New Roman" w:hAnsi="Arial" w:cs="Arial"/>
          <w:sz w:val="20"/>
          <w:szCs w:val="20"/>
          <w:lang w:eastAsia="en-GB"/>
        </w:rPr>
        <w:t xml:space="preserve">specific </w:t>
      </w:r>
      <w:r w:rsidR="361B508F" w:rsidRPr="00AF458A">
        <w:rPr>
          <w:rFonts w:ascii="Arial" w:eastAsia="Times New Roman" w:hAnsi="Arial" w:cs="Arial"/>
          <w:sz w:val="20"/>
          <w:szCs w:val="20"/>
          <w:lang w:eastAsia="en-GB"/>
        </w:rPr>
        <w:t>number of Bu</w:t>
      </w:r>
      <w:r w:rsidR="70032574" w:rsidRPr="00AF458A">
        <w:rPr>
          <w:rFonts w:ascii="Arial" w:eastAsia="Times New Roman" w:hAnsi="Arial" w:cs="Arial"/>
          <w:sz w:val="20"/>
          <w:szCs w:val="20"/>
          <w:lang w:eastAsia="en-GB"/>
        </w:rPr>
        <w:t>s</w:t>
      </w:r>
      <w:r w:rsidR="361B508F" w:rsidRPr="00AF458A">
        <w:rPr>
          <w:rFonts w:ascii="Arial" w:eastAsia="Times New Roman" w:hAnsi="Arial" w:cs="Arial"/>
          <w:sz w:val="20"/>
          <w:szCs w:val="20"/>
          <w:lang w:eastAsia="en-GB"/>
        </w:rPr>
        <w:t xml:space="preserve">iness Days </w:t>
      </w:r>
      <w:r w:rsidR="685C421C" w:rsidRPr="00AF458A">
        <w:rPr>
          <w:rFonts w:ascii="Arial" w:eastAsia="Times New Roman" w:hAnsi="Arial" w:cs="Arial"/>
          <w:sz w:val="20"/>
          <w:szCs w:val="20"/>
          <w:lang w:eastAsia="en-GB"/>
        </w:rPr>
        <w:t xml:space="preserve">prior </w:t>
      </w:r>
      <w:r w:rsidR="21B98C66" w:rsidRPr="00AF458A">
        <w:rPr>
          <w:rFonts w:ascii="Arial" w:eastAsia="Times New Roman" w:hAnsi="Arial" w:cs="Arial"/>
          <w:sz w:val="20"/>
          <w:szCs w:val="20"/>
          <w:lang w:eastAsia="en-GB"/>
        </w:rPr>
        <w:t xml:space="preserve">to The Company Offers Out </w:t>
      </w:r>
      <w:r w:rsidR="00377363" w:rsidRPr="00AF458A">
        <w:rPr>
          <w:rFonts w:ascii="Arial" w:eastAsia="Times New Roman" w:hAnsi="Arial" w:cs="Arial"/>
          <w:sz w:val="20"/>
          <w:szCs w:val="20"/>
          <w:lang w:eastAsia="en-GB"/>
        </w:rPr>
        <w:t xml:space="preserve">to be agreed between The Company and the </w:t>
      </w:r>
      <w:r w:rsidR="122C04B2" w:rsidRPr="00AF458A">
        <w:rPr>
          <w:rFonts w:ascii="Arial" w:eastAsia="Times New Roman" w:hAnsi="Arial" w:cs="Arial"/>
          <w:sz w:val="20"/>
          <w:szCs w:val="20"/>
          <w:lang w:eastAsia="en-GB"/>
        </w:rPr>
        <w:t>TOs</w:t>
      </w:r>
      <w:r w:rsidR="00B22CE1" w:rsidRPr="00AF458A">
        <w:rPr>
          <w:rFonts w:ascii="Arial" w:eastAsia="Times New Roman" w:hAnsi="Arial" w:cs="Arial"/>
          <w:sz w:val="20"/>
          <w:szCs w:val="20"/>
          <w:lang w:eastAsia="en-GB"/>
        </w:rPr>
        <w:t xml:space="preserve"> prior to the CMP435 Implementation Date)</w:t>
      </w:r>
      <w:r w:rsidR="00F95F08" w:rsidRPr="00AF458A">
        <w:rPr>
          <w:rFonts w:ascii="Arial" w:eastAsia="Times New Roman" w:hAnsi="Arial" w:cs="Arial"/>
          <w:sz w:val="20"/>
          <w:szCs w:val="20"/>
          <w:lang w:eastAsia="en-GB"/>
        </w:rPr>
        <w:t>.</w:t>
      </w:r>
    </w:p>
    <w:p w14:paraId="36EA3D67" w14:textId="77777777" w:rsidR="0009682E" w:rsidRPr="00AF458A" w:rsidRDefault="0009682E" w:rsidP="0009682E">
      <w:pPr>
        <w:pStyle w:val="ListParagraph"/>
        <w:rPr>
          <w:rFonts w:ascii="Arial" w:eastAsia="Times New Roman" w:hAnsi="Arial" w:cs="Arial"/>
          <w:sz w:val="20"/>
          <w:szCs w:val="20"/>
          <w:lang w:eastAsia="en-GB"/>
        </w:rPr>
      </w:pPr>
    </w:p>
    <w:p w14:paraId="6387C5E9" w14:textId="4A945FE4" w:rsidR="005F261B" w:rsidRPr="00AF458A" w:rsidRDefault="00485935" w:rsidP="00AF458A">
      <w:pPr>
        <w:pStyle w:val="ListParagraph"/>
        <w:numPr>
          <w:ilvl w:val="2"/>
          <w:numId w:val="18"/>
        </w:numPr>
        <w:spacing w:line="259" w:lineRule="auto"/>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Final TOC</w:t>
      </w:r>
      <w:r w:rsidR="000D2AC5" w:rsidRPr="00AF458A">
        <w:rPr>
          <w:rFonts w:ascii="Arial" w:eastAsia="Times New Roman" w:hAnsi="Arial" w:cs="Arial"/>
          <w:sz w:val="20"/>
          <w:szCs w:val="20"/>
          <w:lang w:eastAsia="en-GB"/>
        </w:rPr>
        <w:t>A</w:t>
      </w:r>
      <w:r w:rsidR="00B20B3A" w:rsidRPr="00AF458A">
        <w:rPr>
          <w:rFonts w:ascii="Arial" w:eastAsia="Times New Roman" w:hAnsi="Arial" w:cs="Arial"/>
          <w:sz w:val="20"/>
          <w:szCs w:val="20"/>
          <w:lang w:eastAsia="en-GB"/>
        </w:rPr>
        <w:t xml:space="preserve"> Variation</w:t>
      </w:r>
      <w:r w:rsidR="000D2AC5" w:rsidRPr="00AF458A">
        <w:rPr>
          <w:rFonts w:ascii="Arial" w:eastAsia="Times New Roman" w:hAnsi="Arial" w:cs="Arial"/>
          <w:sz w:val="20"/>
          <w:szCs w:val="20"/>
          <w:lang w:eastAsia="en-GB"/>
        </w:rPr>
        <w:t xml:space="preserve"> Offers</w:t>
      </w:r>
      <w:r w:rsidRPr="00AF458A">
        <w:rPr>
          <w:rFonts w:ascii="Arial" w:eastAsia="Times New Roman" w:hAnsi="Arial" w:cs="Arial"/>
          <w:sz w:val="20"/>
          <w:szCs w:val="20"/>
          <w:lang w:eastAsia="en-GB"/>
        </w:rPr>
        <w:t xml:space="preserve"> </w:t>
      </w:r>
      <w:r w:rsidR="00BB71D5" w:rsidRPr="00AF458A">
        <w:rPr>
          <w:rFonts w:ascii="Arial" w:eastAsia="Times New Roman" w:hAnsi="Arial" w:cs="Arial"/>
          <w:sz w:val="20"/>
          <w:szCs w:val="20"/>
          <w:lang w:eastAsia="en-GB"/>
        </w:rPr>
        <w:t xml:space="preserve">are </w:t>
      </w:r>
      <w:r w:rsidRPr="00AF458A">
        <w:rPr>
          <w:rFonts w:ascii="Arial" w:eastAsia="Times New Roman" w:hAnsi="Arial" w:cs="Arial"/>
          <w:sz w:val="20"/>
          <w:szCs w:val="20"/>
          <w:lang w:eastAsia="en-GB"/>
        </w:rPr>
        <w:t xml:space="preserve">to be issued </w:t>
      </w:r>
      <w:r w:rsidR="00BB71D5" w:rsidRPr="00AF458A">
        <w:rPr>
          <w:rFonts w:ascii="Arial" w:eastAsia="Times New Roman" w:hAnsi="Arial" w:cs="Arial"/>
          <w:sz w:val="20"/>
          <w:szCs w:val="20"/>
          <w:lang w:eastAsia="en-GB"/>
        </w:rPr>
        <w:t xml:space="preserve">to The Company as soon as reasonably practicable and </w:t>
      </w:r>
      <w:r w:rsidRPr="00AF458A">
        <w:rPr>
          <w:rFonts w:ascii="Arial" w:eastAsia="Times New Roman" w:hAnsi="Arial" w:cs="Arial"/>
          <w:sz w:val="20"/>
          <w:szCs w:val="20"/>
          <w:lang w:eastAsia="en-GB"/>
        </w:rPr>
        <w:t xml:space="preserve">no later than </w:t>
      </w:r>
      <w:r w:rsidR="00AB43AF" w:rsidRPr="00AF458A">
        <w:rPr>
          <w:rFonts w:ascii="Arial" w:eastAsia="Times New Roman" w:hAnsi="Arial" w:cs="Arial"/>
          <w:sz w:val="20"/>
          <w:szCs w:val="20"/>
          <w:lang w:eastAsia="en-GB"/>
        </w:rPr>
        <w:t>a</w:t>
      </w:r>
      <w:r w:rsidR="00667EC9" w:rsidRPr="00AF458A">
        <w:rPr>
          <w:rFonts w:ascii="Arial" w:eastAsia="Times New Roman" w:hAnsi="Arial" w:cs="Arial"/>
          <w:sz w:val="20"/>
          <w:szCs w:val="20"/>
          <w:lang w:eastAsia="en-GB"/>
        </w:rPr>
        <w:t>n agreed</w:t>
      </w:r>
      <w:r w:rsidR="00AB43AF" w:rsidRPr="00AF458A">
        <w:rPr>
          <w:rFonts w:ascii="Arial" w:eastAsia="Times New Roman" w:hAnsi="Arial" w:cs="Arial"/>
          <w:sz w:val="20"/>
          <w:szCs w:val="20"/>
          <w:lang w:eastAsia="en-GB"/>
        </w:rPr>
        <w:t xml:space="preserve"> number of Business Days (</w:t>
      </w:r>
      <w:r w:rsidR="00667EC9" w:rsidRPr="00AF458A">
        <w:rPr>
          <w:rFonts w:ascii="Arial" w:eastAsia="Times New Roman" w:hAnsi="Arial" w:cs="Arial"/>
          <w:sz w:val="20"/>
          <w:szCs w:val="20"/>
          <w:lang w:eastAsia="en-GB"/>
        </w:rPr>
        <w:t xml:space="preserve">which is </w:t>
      </w:r>
      <w:r w:rsidR="00AB43AF" w:rsidRPr="00AF458A">
        <w:rPr>
          <w:rFonts w:ascii="Arial" w:eastAsia="Times New Roman" w:hAnsi="Arial" w:cs="Arial"/>
          <w:sz w:val="20"/>
          <w:szCs w:val="20"/>
          <w:lang w:eastAsia="en-GB"/>
        </w:rPr>
        <w:t xml:space="preserve">to be agreed between The Company and the </w:t>
      </w:r>
      <w:r w:rsidR="4F4BEB99" w:rsidRPr="00AF458A">
        <w:rPr>
          <w:rFonts w:ascii="Arial" w:eastAsia="Times New Roman" w:hAnsi="Arial" w:cs="Arial"/>
          <w:sz w:val="20"/>
          <w:szCs w:val="20"/>
          <w:lang w:eastAsia="en-GB"/>
        </w:rPr>
        <w:t>TOs</w:t>
      </w:r>
      <w:r w:rsidR="00AB43AF" w:rsidRPr="00AF458A">
        <w:rPr>
          <w:rFonts w:ascii="Arial" w:eastAsia="Times New Roman" w:hAnsi="Arial" w:cs="Arial"/>
          <w:sz w:val="20"/>
          <w:szCs w:val="20"/>
          <w:lang w:eastAsia="en-GB"/>
        </w:rPr>
        <w:t xml:space="preserve"> prior to the CMP435 Implementation Date)</w:t>
      </w:r>
      <w:r w:rsidRPr="00AF458A">
        <w:rPr>
          <w:rFonts w:ascii="Arial" w:eastAsia="Times New Roman" w:hAnsi="Arial" w:cs="Arial"/>
          <w:sz w:val="20"/>
          <w:szCs w:val="20"/>
          <w:lang w:eastAsia="en-GB"/>
        </w:rPr>
        <w:t xml:space="preserve"> before </w:t>
      </w:r>
      <w:r w:rsidR="00E12F5B" w:rsidRPr="00AF458A">
        <w:rPr>
          <w:rFonts w:ascii="Arial" w:eastAsia="Times New Roman" w:hAnsi="Arial" w:cs="Arial"/>
          <w:sz w:val="20"/>
          <w:szCs w:val="20"/>
          <w:lang w:eastAsia="en-GB"/>
        </w:rPr>
        <w:t>The Company</w:t>
      </w:r>
      <w:r w:rsidRPr="00AF458A">
        <w:rPr>
          <w:rFonts w:ascii="Arial" w:eastAsia="Times New Roman" w:hAnsi="Arial" w:cs="Arial"/>
          <w:sz w:val="20"/>
          <w:szCs w:val="20"/>
          <w:lang w:eastAsia="en-GB"/>
        </w:rPr>
        <w:t xml:space="preserve"> is due to start sending out Modification Offers</w:t>
      </w:r>
      <w:r w:rsidR="00BB71D5" w:rsidRPr="00AF458A">
        <w:rPr>
          <w:rFonts w:ascii="Arial" w:eastAsia="Times New Roman" w:hAnsi="Arial" w:cs="Arial"/>
          <w:sz w:val="20"/>
          <w:szCs w:val="20"/>
          <w:lang w:eastAsia="en-GB"/>
        </w:rPr>
        <w:t xml:space="preserve"> in accordance with The Company Offers Out Date within the EA Timetable</w:t>
      </w:r>
      <w:r w:rsidRPr="00AF458A">
        <w:rPr>
          <w:rFonts w:ascii="Arial" w:eastAsia="Times New Roman" w:hAnsi="Arial" w:cs="Arial"/>
          <w:sz w:val="20"/>
          <w:szCs w:val="20"/>
          <w:lang w:eastAsia="en-GB"/>
        </w:rPr>
        <w:t>.</w:t>
      </w:r>
    </w:p>
    <w:p w14:paraId="6AC06092" w14:textId="77777777" w:rsidR="005F261B" w:rsidRPr="00AF458A" w:rsidRDefault="005F261B" w:rsidP="005F261B">
      <w:pPr>
        <w:pStyle w:val="ListParagraph"/>
        <w:rPr>
          <w:rFonts w:ascii="Arial" w:hAnsi="Arial" w:cs="Arial"/>
          <w:bCs/>
          <w:sz w:val="20"/>
          <w:szCs w:val="20"/>
        </w:rPr>
      </w:pPr>
    </w:p>
    <w:p w14:paraId="5E42B04E" w14:textId="14C6FA20" w:rsidR="005F261B" w:rsidRPr="006B51EC" w:rsidRDefault="005F261B" w:rsidP="0095540E">
      <w:pPr>
        <w:pStyle w:val="ListParagraph"/>
        <w:numPr>
          <w:ilvl w:val="2"/>
          <w:numId w:val="18"/>
        </w:numPr>
        <w:spacing w:line="259" w:lineRule="auto"/>
        <w:ind w:left="1276" w:hanging="709"/>
        <w:jc w:val="both"/>
        <w:rPr>
          <w:rFonts w:ascii="Arial" w:eastAsia="Arial" w:hAnsi="Arial" w:cs="Arial"/>
          <w:color w:val="333333"/>
          <w:sz w:val="20"/>
          <w:szCs w:val="20"/>
        </w:rPr>
      </w:pPr>
      <w:r w:rsidRPr="00AF458A">
        <w:rPr>
          <w:rFonts w:ascii="Arial" w:hAnsi="Arial" w:cs="Arial"/>
          <w:sz w:val="20"/>
          <w:szCs w:val="20"/>
        </w:rPr>
        <w:t>T</w:t>
      </w:r>
      <w:r w:rsidRPr="00AF458A">
        <w:rPr>
          <w:rFonts w:ascii="Arial" w:eastAsia="Times New Roman" w:hAnsi="Arial" w:cs="Arial"/>
          <w:sz w:val="20"/>
          <w:szCs w:val="20"/>
          <w:lang w:eastAsia="en-GB"/>
        </w:rPr>
        <w:t xml:space="preserve">OCA Variation Offers shall remain open for acceptance to a date which is five months from the date of the final </w:t>
      </w:r>
      <w:r w:rsidR="03CF69D8" w:rsidRPr="00AF458A">
        <w:rPr>
          <w:rFonts w:ascii="Arial" w:eastAsia="Times New Roman" w:hAnsi="Arial" w:cs="Arial"/>
          <w:sz w:val="20"/>
          <w:szCs w:val="20"/>
          <w:lang w:eastAsia="en-GB"/>
        </w:rPr>
        <w:t>(as per 3.2.5 above)</w:t>
      </w:r>
      <w:r w:rsidRPr="00AF458A">
        <w:rPr>
          <w:rFonts w:ascii="Arial" w:eastAsia="Times New Roman" w:hAnsi="Arial" w:cs="Arial"/>
          <w:sz w:val="20"/>
          <w:szCs w:val="20"/>
          <w:lang w:eastAsia="en-GB"/>
        </w:rPr>
        <w:t xml:space="preserve"> TOCA Variation Offer being submitted to The Company (unless otherwise agreed) </w:t>
      </w:r>
      <w:r w:rsidR="47CB54E5" w:rsidRPr="00AF458A">
        <w:rPr>
          <w:rFonts w:ascii="Arial" w:eastAsia="Times New Roman" w:hAnsi="Arial" w:cs="Arial"/>
          <w:sz w:val="20"/>
          <w:szCs w:val="20"/>
          <w:lang w:eastAsia="en-GB"/>
        </w:rPr>
        <w:t xml:space="preserve">and in the case of a specific TOCA Variation Offer </w:t>
      </w:r>
      <w:r w:rsidRPr="00AF458A">
        <w:rPr>
          <w:rFonts w:ascii="Arial" w:eastAsia="Times New Roman" w:hAnsi="Arial" w:cs="Arial"/>
          <w:sz w:val="20"/>
          <w:szCs w:val="20"/>
          <w:lang w:eastAsia="en-GB"/>
        </w:rPr>
        <w:t xml:space="preserve">unless an application is made to the Authority under condition E13 of the ESO Licence.  In which event, such </w:t>
      </w:r>
      <w:r w:rsidR="0C2A6145" w:rsidRPr="00AF458A">
        <w:rPr>
          <w:rFonts w:ascii="Arial" w:hAnsi="Arial" w:cs="Arial"/>
          <w:sz w:val="20"/>
          <w:szCs w:val="20"/>
        </w:rPr>
        <w:t>TOCA Variation Offer</w:t>
      </w:r>
      <w:r w:rsidRPr="00AF458A">
        <w:rPr>
          <w:rFonts w:ascii="Arial" w:eastAsia="Times New Roman" w:hAnsi="Arial" w:cs="Arial"/>
          <w:sz w:val="20"/>
          <w:szCs w:val="20"/>
          <w:lang w:eastAsia="en-GB"/>
        </w:rPr>
        <w:t xml:space="preserve"> shall remain open for acceptance until the date 17 days after any determination by</w:t>
      </w:r>
      <w:r w:rsidR="005F0549" w:rsidRPr="00AF458A">
        <w:rPr>
          <w:rFonts w:ascii="Arial" w:eastAsia="Times New Roman" w:hAnsi="Arial" w:cs="Arial"/>
          <w:sz w:val="20"/>
          <w:szCs w:val="20"/>
          <w:lang w:eastAsia="en-GB"/>
        </w:rPr>
        <w:t>,</w:t>
      </w:r>
      <w:r w:rsidRPr="00AF458A">
        <w:rPr>
          <w:rFonts w:ascii="Arial" w:eastAsia="Times New Roman" w:hAnsi="Arial" w:cs="Arial"/>
          <w:sz w:val="20"/>
          <w:szCs w:val="20"/>
          <w:lang w:eastAsia="en-GB"/>
        </w:rPr>
        <w:t xml:space="preserve"> or other direction from</w:t>
      </w:r>
      <w:r w:rsidR="005F0549" w:rsidRPr="00AF458A">
        <w:rPr>
          <w:rFonts w:ascii="Arial" w:eastAsia="Times New Roman" w:hAnsi="Arial" w:cs="Arial"/>
          <w:sz w:val="20"/>
          <w:szCs w:val="20"/>
          <w:lang w:eastAsia="en-GB"/>
        </w:rPr>
        <w:t>,</w:t>
      </w:r>
      <w:r w:rsidRPr="00AF458A">
        <w:rPr>
          <w:rFonts w:ascii="Arial" w:eastAsia="Times New Roman" w:hAnsi="Arial" w:cs="Arial"/>
          <w:sz w:val="20"/>
          <w:szCs w:val="20"/>
          <w:lang w:eastAsia="en-GB"/>
        </w:rPr>
        <w:t xml:space="preserve"> the Authority pursuant to such application</w:t>
      </w:r>
      <w:r w:rsidR="00983775" w:rsidRPr="00234192">
        <w:rPr>
          <w:rFonts w:ascii="Arial" w:hAnsi="Arial" w:cs="Arial"/>
          <w:sz w:val="20"/>
          <w:szCs w:val="20"/>
          <w:lang w:eastAsia="en-GB"/>
        </w:rPr>
        <w:t>.</w:t>
      </w:r>
      <w:r w:rsidR="445AC51C" w:rsidRPr="00234192">
        <w:rPr>
          <w:rFonts w:ascii="Arial" w:hAnsi="Arial" w:cs="Arial"/>
          <w:sz w:val="20"/>
          <w:szCs w:val="20"/>
          <w:lang w:eastAsia="en-GB"/>
        </w:rPr>
        <w:t xml:space="preserve"> </w:t>
      </w:r>
      <w:r w:rsidR="445AC51C" w:rsidRPr="00AF458A">
        <w:rPr>
          <w:rFonts w:ascii="Arial" w:eastAsia="Arial" w:hAnsi="Arial" w:cs="Arial"/>
          <w:sz w:val="20"/>
          <w:szCs w:val="20"/>
          <w:lang w:eastAsia="en-GB"/>
        </w:rPr>
        <w:t xml:space="preserve"> </w:t>
      </w:r>
      <w:r w:rsidR="445AC51C" w:rsidRPr="00AF458A">
        <w:rPr>
          <w:rFonts w:ascii="Arial" w:eastAsia="Times New Roman" w:hAnsi="Arial" w:cs="Arial"/>
          <w:sz w:val="20"/>
          <w:szCs w:val="20"/>
          <w:lang w:eastAsia="en-GB"/>
        </w:rPr>
        <w:t xml:space="preserve">Therefore, </w:t>
      </w:r>
      <w:r w:rsidR="669BE978" w:rsidRPr="00AF458A">
        <w:rPr>
          <w:rFonts w:ascii="Arial" w:eastAsia="Times New Roman" w:hAnsi="Arial" w:cs="Arial"/>
          <w:sz w:val="20"/>
          <w:szCs w:val="20"/>
          <w:lang w:eastAsia="en-GB"/>
        </w:rPr>
        <w:t xml:space="preserve">the </w:t>
      </w:r>
      <w:r w:rsidR="445AC51C" w:rsidRPr="00AF458A">
        <w:rPr>
          <w:rFonts w:ascii="Arial" w:eastAsia="Times New Roman" w:hAnsi="Arial" w:cs="Arial"/>
          <w:sz w:val="20"/>
          <w:szCs w:val="20"/>
          <w:lang w:eastAsia="en-GB"/>
        </w:rPr>
        <w:t xml:space="preserve">potential </w:t>
      </w:r>
      <w:r w:rsidR="615646E1" w:rsidRPr="00AF458A">
        <w:rPr>
          <w:rFonts w:ascii="Arial" w:eastAsia="Times New Roman" w:hAnsi="Arial" w:cs="Arial"/>
          <w:sz w:val="20"/>
          <w:szCs w:val="20"/>
          <w:lang w:eastAsia="en-GB"/>
        </w:rPr>
        <w:t>outcomes</w:t>
      </w:r>
      <w:r w:rsidR="445AC51C" w:rsidRPr="00AF458A">
        <w:rPr>
          <w:rFonts w:ascii="Arial" w:eastAsia="Times New Roman" w:hAnsi="Arial" w:cs="Arial"/>
          <w:sz w:val="20"/>
          <w:szCs w:val="20"/>
          <w:lang w:eastAsia="en-GB"/>
        </w:rPr>
        <w:t xml:space="preserve"> in respect of</w:t>
      </w:r>
      <w:r w:rsidR="4F0915AB" w:rsidRPr="00AF458A">
        <w:rPr>
          <w:rFonts w:ascii="Arial" w:eastAsia="Times New Roman" w:hAnsi="Arial" w:cs="Arial"/>
          <w:sz w:val="20"/>
          <w:szCs w:val="20"/>
          <w:lang w:eastAsia="en-GB"/>
        </w:rPr>
        <w:t xml:space="preserve"> </w:t>
      </w:r>
      <w:r w:rsidR="445AC51C" w:rsidRPr="00AF458A">
        <w:rPr>
          <w:rFonts w:ascii="Arial" w:eastAsia="Times New Roman" w:hAnsi="Arial" w:cs="Arial"/>
          <w:sz w:val="20"/>
          <w:szCs w:val="20"/>
          <w:lang w:eastAsia="en-GB"/>
        </w:rPr>
        <w:t xml:space="preserve">TOCA Variation Offers </w:t>
      </w:r>
      <w:r w:rsidR="2A561451" w:rsidRPr="00AF458A">
        <w:rPr>
          <w:rFonts w:ascii="Arial" w:eastAsia="Times New Roman" w:hAnsi="Arial" w:cs="Arial"/>
          <w:sz w:val="20"/>
          <w:szCs w:val="20"/>
          <w:lang w:eastAsia="en-GB"/>
        </w:rPr>
        <w:t xml:space="preserve">would </w:t>
      </w:r>
      <w:r w:rsidR="7751E17B" w:rsidRPr="00AF458A">
        <w:rPr>
          <w:rFonts w:ascii="Arial" w:eastAsia="Times New Roman" w:hAnsi="Arial" w:cs="Arial"/>
          <w:sz w:val="20"/>
          <w:szCs w:val="20"/>
          <w:lang w:eastAsia="en-GB"/>
        </w:rPr>
        <w:t>(ind</w:t>
      </w:r>
      <w:r w:rsidR="7A031D82" w:rsidRPr="00AF458A">
        <w:rPr>
          <w:rFonts w:ascii="Arial" w:eastAsia="Times New Roman" w:hAnsi="Arial" w:cs="Arial"/>
          <w:sz w:val="20"/>
          <w:szCs w:val="20"/>
          <w:lang w:eastAsia="en-GB"/>
        </w:rPr>
        <w:t>ividually</w:t>
      </w:r>
      <w:r w:rsidR="7751E17B" w:rsidRPr="00AF458A">
        <w:rPr>
          <w:rFonts w:ascii="Arial" w:eastAsia="Times New Roman" w:hAnsi="Arial" w:cs="Arial"/>
          <w:sz w:val="20"/>
          <w:szCs w:val="20"/>
          <w:lang w:eastAsia="en-GB"/>
        </w:rPr>
        <w:t xml:space="preserve"> or in combination) </w:t>
      </w:r>
      <w:r w:rsidR="2A561451" w:rsidRPr="00AF458A">
        <w:rPr>
          <w:rFonts w:ascii="Arial" w:eastAsia="Times New Roman" w:hAnsi="Arial" w:cs="Arial"/>
          <w:sz w:val="20"/>
          <w:szCs w:val="20"/>
          <w:lang w:eastAsia="en-GB"/>
        </w:rPr>
        <w:t>be</w:t>
      </w:r>
      <w:r w:rsidR="445AC51C" w:rsidRPr="00AF458A">
        <w:rPr>
          <w:rFonts w:ascii="Arial" w:eastAsia="Times New Roman" w:hAnsi="Arial" w:cs="Arial"/>
          <w:sz w:val="20"/>
          <w:szCs w:val="20"/>
          <w:lang w:eastAsia="en-GB"/>
        </w:rPr>
        <w:t xml:space="preserve"> </w:t>
      </w:r>
      <w:proofErr w:type="spellStart"/>
      <w:r w:rsidR="445AC51C" w:rsidRPr="00AF458A">
        <w:rPr>
          <w:rFonts w:ascii="Arial" w:eastAsia="Times New Roman" w:hAnsi="Arial" w:cs="Arial"/>
          <w:sz w:val="20"/>
          <w:szCs w:val="20"/>
          <w:lang w:eastAsia="en-GB"/>
        </w:rPr>
        <w:t>i</w:t>
      </w:r>
      <w:proofErr w:type="spellEnd"/>
      <w:r w:rsidR="445AC51C" w:rsidRPr="00AF458A">
        <w:rPr>
          <w:rFonts w:ascii="Arial" w:eastAsia="Times New Roman" w:hAnsi="Arial" w:cs="Arial"/>
          <w:sz w:val="20"/>
          <w:szCs w:val="20"/>
          <w:lang w:eastAsia="en-GB"/>
        </w:rPr>
        <w:t xml:space="preserve">) a signed </w:t>
      </w:r>
      <w:r w:rsidR="3DD151E7" w:rsidRPr="00AF458A">
        <w:rPr>
          <w:rFonts w:ascii="Arial" w:hAnsi="Arial" w:cs="Arial"/>
          <w:sz w:val="20"/>
          <w:szCs w:val="20"/>
        </w:rPr>
        <w:t xml:space="preserve">TOCA Variation Offer </w:t>
      </w:r>
      <w:r w:rsidR="5604301F" w:rsidRPr="00AF458A">
        <w:rPr>
          <w:rFonts w:ascii="Arial" w:eastAsia="Times New Roman" w:hAnsi="Arial" w:cs="Arial"/>
          <w:sz w:val="20"/>
          <w:szCs w:val="20"/>
          <w:lang w:eastAsia="en-GB"/>
        </w:rPr>
        <w:t xml:space="preserve">is </w:t>
      </w:r>
      <w:r w:rsidR="445AC51C" w:rsidRPr="00AF458A">
        <w:rPr>
          <w:rFonts w:ascii="Arial" w:eastAsia="Times New Roman" w:hAnsi="Arial" w:cs="Arial"/>
          <w:sz w:val="20"/>
          <w:szCs w:val="20"/>
          <w:lang w:eastAsia="en-GB"/>
        </w:rPr>
        <w:t xml:space="preserve">returned </w:t>
      </w:r>
      <w:r w:rsidR="673140AF" w:rsidRPr="00AF458A">
        <w:rPr>
          <w:rFonts w:ascii="Arial" w:hAnsi="Arial" w:cs="Arial"/>
          <w:sz w:val="20"/>
          <w:szCs w:val="20"/>
        </w:rPr>
        <w:t>by</w:t>
      </w:r>
      <w:r w:rsidR="040E7F6E" w:rsidRPr="00AF458A">
        <w:rPr>
          <w:rFonts w:ascii="Arial" w:eastAsia="Times New Roman" w:hAnsi="Arial" w:cs="Arial"/>
          <w:sz w:val="20"/>
          <w:szCs w:val="20"/>
          <w:lang w:eastAsia="en-GB"/>
        </w:rPr>
        <w:t xml:space="preserve"> The Com</w:t>
      </w:r>
      <w:r w:rsidR="4FB39465" w:rsidRPr="00AF458A">
        <w:rPr>
          <w:rFonts w:ascii="Arial" w:eastAsia="Times New Roman" w:hAnsi="Arial" w:cs="Arial"/>
          <w:sz w:val="20"/>
          <w:szCs w:val="20"/>
          <w:lang w:eastAsia="en-GB"/>
        </w:rPr>
        <w:t>p</w:t>
      </w:r>
      <w:r w:rsidR="040E7F6E" w:rsidRPr="00AF458A">
        <w:rPr>
          <w:rFonts w:ascii="Arial" w:eastAsia="Times New Roman" w:hAnsi="Arial" w:cs="Arial"/>
          <w:sz w:val="20"/>
          <w:szCs w:val="20"/>
          <w:lang w:eastAsia="en-GB"/>
        </w:rPr>
        <w:t>any</w:t>
      </w:r>
      <w:r w:rsidR="11678E14" w:rsidRPr="00AF458A">
        <w:rPr>
          <w:rFonts w:ascii="Arial" w:eastAsia="Times New Roman" w:hAnsi="Arial" w:cs="Arial"/>
          <w:sz w:val="20"/>
          <w:szCs w:val="20"/>
          <w:lang w:eastAsia="en-GB"/>
        </w:rPr>
        <w:t xml:space="preserve"> for</w:t>
      </w:r>
      <w:r w:rsidR="6CE5774B" w:rsidRPr="00AF458A">
        <w:rPr>
          <w:rFonts w:ascii="Arial" w:eastAsia="Times New Roman" w:hAnsi="Arial" w:cs="Arial"/>
          <w:sz w:val="20"/>
          <w:szCs w:val="20"/>
          <w:lang w:eastAsia="en-GB"/>
        </w:rPr>
        <w:t xml:space="preserve"> countersignature by the Host TO and/or Affected TO (as appropriate)</w:t>
      </w:r>
      <w:r w:rsidR="445AC51C" w:rsidRPr="00AF458A">
        <w:rPr>
          <w:rFonts w:ascii="Arial" w:eastAsia="Times New Roman" w:hAnsi="Arial" w:cs="Arial"/>
          <w:sz w:val="20"/>
          <w:szCs w:val="20"/>
          <w:lang w:eastAsia="en-GB"/>
        </w:rPr>
        <w:t xml:space="preserve">, ii) </w:t>
      </w:r>
      <w:r w:rsidR="24D4C491" w:rsidRPr="00AF458A">
        <w:rPr>
          <w:rFonts w:ascii="Arial" w:eastAsia="Times New Roman" w:hAnsi="Arial" w:cs="Arial"/>
          <w:sz w:val="20"/>
          <w:szCs w:val="20"/>
          <w:lang w:eastAsia="en-GB"/>
        </w:rPr>
        <w:t xml:space="preserve">the </w:t>
      </w:r>
      <w:r w:rsidR="0BF1DA12" w:rsidRPr="00AF458A">
        <w:rPr>
          <w:rFonts w:ascii="Arial" w:hAnsi="Arial" w:cs="Arial"/>
          <w:sz w:val="20"/>
          <w:szCs w:val="20"/>
        </w:rPr>
        <w:t xml:space="preserve">TOCA Variation Offer </w:t>
      </w:r>
      <w:r w:rsidR="445AC51C" w:rsidRPr="00AF458A">
        <w:rPr>
          <w:rFonts w:ascii="Arial" w:eastAsia="Times New Roman" w:hAnsi="Arial" w:cs="Arial"/>
          <w:sz w:val="20"/>
          <w:szCs w:val="20"/>
          <w:lang w:eastAsia="en-GB"/>
        </w:rPr>
        <w:t>laps</w:t>
      </w:r>
      <w:r w:rsidR="4A692660" w:rsidRPr="00AF458A">
        <w:rPr>
          <w:rFonts w:ascii="Arial" w:eastAsia="Times New Roman" w:hAnsi="Arial" w:cs="Arial"/>
          <w:sz w:val="20"/>
          <w:szCs w:val="20"/>
          <w:lang w:eastAsia="en-GB"/>
        </w:rPr>
        <w:t>es</w:t>
      </w:r>
      <w:r w:rsidR="279BDF75" w:rsidRPr="00AF458A">
        <w:rPr>
          <w:rFonts w:ascii="Arial" w:eastAsia="Times New Roman" w:hAnsi="Arial" w:cs="Arial"/>
          <w:sz w:val="20"/>
          <w:szCs w:val="20"/>
          <w:lang w:eastAsia="en-GB"/>
        </w:rPr>
        <w:t xml:space="preserve">, </w:t>
      </w:r>
      <w:r w:rsidR="0E658B3F" w:rsidRPr="00AF458A">
        <w:rPr>
          <w:rFonts w:ascii="Arial" w:eastAsia="Times New Roman" w:hAnsi="Arial" w:cs="Arial"/>
          <w:sz w:val="20"/>
          <w:szCs w:val="20"/>
          <w:lang w:eastAsia="en-GB"/>
        </w:rPr>
        <w:t>so that it is no longer capable of being accepted by The Company</w:t>
      </w:r>
      <w:r w:rsidR="445AC51C" w:rsidRPr="00AF458A">
        <w:rPr>
          <w:rFonts w:ascii="Arial" w:eastAsia="Times New Roman" w:hAnsi="Arial" w:cs="Arial"/>
          <w:sz w:val="20"/>
          <w:szCs w:val="20"/>
          <w:lang w:eastAsia="en-GB"/>
        </w:rPr>
        <w:t xml:space="preserve">, iii) </w:t>
      </w:r>
      <w:r w:rsidR="03102BBB" w:rsidRPr="00AF458A">
        <w:rPr>
          <w:rFonts w:ascii="Arial" w:eastAsia="Times New Roman" w:hAnsi="Arial" w:cs="Arial"/>
          <w:sz w:val="20"/>
          <w:szCs w:val="20"/>
          <w:lang w:eastAsia="en-GB"/>
        </w:rPr>
        <w:t xml:space="preserve">the </w:t>
      </w:r>
      <w:r w:rsidR="2FD8873B" w:rsidRPr="00AF458A">
        <w:rPr>
          <w:rFonts w:ascii="Arial" w:hAnsi="Arial" w:cs="Arial"/>
          <w:sz w:val="20"/>
          <w:szCs w:val="20"/>
        </w:rPr>
        <w:t>TOCA Variation Offer</w:t>
      </w:r>
      <w:r w:rsidR="445AC51C" w:rsidRPr="00AF458A">
        <w:rPr>
          <w:rFonts w:ascii="Arial" w:eastAsia="Times New Roman" w:hAnsi="Arial" w:cs="Arial"/>
          <w:sz w:val="20"/>
          <w:szCs w:val="20"/>
          <w:lang w:eastAsia="en-GB"/>
        </w:rPr>
        <w:t xml:space="preserve"> is referred</w:t>
      </w:r>
      <w:r w:rsidR="18A98930" w:rsidRPr="00AF458A">
        <w:rPr>
          <w:rFonts w:ascii="Arial" w:eastAsia="Times New Roman" w:hAnsi="Arial" w:cs="Arial"/>
          <w:sz w:val="20"/>
          <w:szCs w:val="20"/>
          <w:lang w:eastAsia="en-GB"/>
        </w:rPr>
        <w:t xml:space="preserve"> to </w:t>
      </w:r>
      <w:r w:rsidR="37CDD901" w:rsidRPr="00AF458A">
        <w:rPr>
          <w:rFonts w:ascii="Arial" w:hAnsi="Arial" w:cs="Arial"/>
          <w:sz w:val="20"/>
          <w:szCs w:val="20"/>
        </w:rPr>
        <w:t xml:space="preserve">the </w:t>
      </w:r>
      <w:r w:rsidR="37CDD901" w:rsidRPr="006B51EC">
        <w:rPr>
          <w:rFonts w:ascii="Arial" w:hAnsi="Arial" w:cs="Arial"/>
          <w:sz w:val="20"/>
          <w:szCs w:val="20"/>
        </w:rPr>
        <w:t>Authority</w:t>
      </w:r>
      <w:r w:rsidR="18A98930" w:rsidRPr="006B51EC">
        <w:rPr>
          <w:rFonts w:ascii="Arial" w:eastAsia="Times New Roman" w:hAnsi="Arial" w:cs="Arial"/>
          <w:sz w:val="20"/>
          <w:szCs w:val="20"/>
          <w:lang w:eastAsia="en-GB"/>
        </w:rPr>
        <w:t xml:space="preserve"> prior to the acceptance date</w:t>
      </w:r>
      <w:r w:rsidR="445AC51C" w:rsidRPr="006B51EC">
        <w:rPr>
          <w:rFonts w:ascii="Arial" w:eastAsia="Times New Roman" w:hAnsi="Arial" w:cs="Arial"/>
          <w:sz w:val="20"/>
          <w:szCs w:val="20"/>
          <w:lang w:eastAsia="en-GB"/>
        </w:rPr>
        <w:t>, or iv) an extension</w:t>
      </w:r>
      <w:r w:rsidR="585E5847" w:rsidRPr="006B51EC">
        <w:rPr>
          <w:rFonts w:ascii="Arial" w:eastAsia="Times New Roman" w:hAnsi="Arial" w:cs="Arial"/>
          <w:sz w:val="20"/>
          <w:szCs w:val="20"/>
          <w:lang w:eastAsia="en-GB"/>
        </w:rPr>
        <w:t xml:space="preserve"> to the </w:t>
      </w:r>
      <w:r w:rsidR="5B73FF91" w:rsidRPr="006B51EC">
        <w:rPr>
          <w:rFonts w:ascii="Arial" w:eastAsia="Times New Roman" w:hAnsi="Arial" w:cs="Arial"/>
          <w:sz w:val="20"/>
          <w:szCs w:val="20"/>
          <w:lang w:eastAsia="en-GB"/>
        </w:rPr>
        <w:t>accept</w:t>
      </w:r>
      <w:r w:rsidR="14195348" w:rsidRPr="006B51EC">
        <w:rPr>
          <w:rFonts w:ascii="Arial" w:eastAsia="Times New Roman" w:hAnsi="Arial" w:cs="Arial"/>
          <w:sz w:val="20"/>
          <w:szCs w:val="20"/>
          <w:lang w:eastAsia="en-GB"/>
        </w:rPr>
        <w:t>a</w:t>
      </w:r>
      <w:r w:rsidR="27085B6D" w:rsidRPr="006B51EC">
        <w:rPr>
          <w:rFonts w:ascii="Arial" w:hAnsi="Arial" w:cs="Arial"/>
          <w:sz w:val="20"/>
          <w:szCs w:val="20"/>
        </w:rPr>
        <w:t>nce</w:t>
      </w:r>
      <w:r w:rsidR="585E5847" w:rsidRPr="006B51EC">
        <w:rPr>
          <w:rFonts w:ascii="Arial" w:eastAsia="Times New Roman" w:hAnsi="Arial" w:cs="Arial"/>
          <w:sz w:val="20"/>
          <w:szCs w:val="20"/>
          <w:lang w:eastAsia="en-GB"/>
        </w:rPr>
        <w:t xml:space="preserve"> date is requested by The Company</w:t>
      </w:r>
      <w:r w:rsidR="0A30CC8C" w:rsidRPr="006B51EC">
        <w:rPr>
          <w:rFonts w:ascii="Arial" w:eastAsia="Times New Roman" w:hAnsi="Arial" w:cs="Arial"/>
          <w:sz w:val="20"/>
          <w:szCs w:val="20"/>
          <w:lang w:eastAsia="en-GB"/>
        </w:rPr>
        <w:t xml:space="preserve">, </w:t>
      </w:r>
      <w:r w:rsidR="585E5847" w:rsidRPr="006B51EC">
        <w:rPr>
          <w:rFonts w:ascii="Arial" w:eastAsia="Times New Roman" w:hAnsi="Arial" w:cs="Arial"/>
          <w:sz w:val="20"/>
          <w:szCs w:val="20"/>
          <w:lang w:eastAsia="en-GB"/>
        </w:rPr>
        <w:t>which may or may not be gra</w:t>
      </w:r>
      <w:r w:rsidR="46204313" w:rsidRPr="006B51EC">
        <w:rPr>
          <w:rFonts w:ascii="Arial" w:eastAsia="Times New Roman" w:hAnsi="Arial" w:cs="Arial"/>
          <w:sz w:val="20"/>
          <w:szCs w:val="20"/>
          <w:lang w:eastAsia="en-GB"/>
        </w:rPr>
        <w:t>n</w:t>
      </w:r>
      <w:r w:rsidR="585E5847" w:rsidRPr="006B51EC">
        <w:rPr>
          <w:rFonts w:ascii="Arial" w:eastAsia="Times New Roman" w:hAnsi="Arial" w:cs="Arial"/>
          <w:sz w:val="20"/>
          <w:szCs w:val="20"/>
          <w:lang w:eastAsia="en-GB"/>
        </w:rPr>
        <w:t>ted by the Host TO and/or Affected TO (as appropriate).</w:t>
      </w:r>
    </w:p>
    <w:p w14:paraId="24488482" w14:textId="77777777" w:rsidR="006B51EC" w:rsidRPr="006B51EC" w:rsidRDefault="006B51EC" w:rsidP="006B51EC">
      <w:pPr>
        <w:pStyle w:val="ListParagraph"/>
        <w:spacing w:line="259" w:lineRule="auto"/>
        <w:ind w:left="1276"/>
        <w:jc w:val="both"/>
        <w:rPr>
          <w:rFonts w:ascii="Arial" w:eastAsia="Arial" w:hAnsi="Arial" w:cs="Arial"/>
          <w:color w:val="333333"/>
          <w:sz w:val="20"/>
          <w:szCs w:val="20"/>
        </w:rPr>
      </w:pPr>
    </w:p>
    <w:p w14:paraId="78BA444E" w14:textId="76785FE4" w:rsidR="006B51EC" w:rsidRPr="006B51EC" w:rsidRDefault="006B51EC" w:rsidP="0095540E">
      <w:pPr>
        <w:pStyle w:val="ListParagraph"/>
        <w:numPr>
          <w:ilvl w:val="2"/>
          <w:numId w:val="18"/>
        </w:numPr>
        <w:spacing w:line="259" w:lineRule="auto"/>
        <w:ind w:left="1276" w:hanging="709"/>
        <w:jc w:val="both"/>
        <w:rPr>
          <w:rFonts w:ascii="Arial" w:eastAsia="Arial" w:hAnsi="Arial" w:cs="Arial"/>
          <w:color w:val="333333"/>
          <w:sz w:val="20"/>
          <w:szCs w:val="20"/>
        </w:rPr>
      </w:pPr>
      <w:r w:rsidRPr="006B51EC">
        <w:rPr>
          <w:rStyle w:val="cf01"/>
          <w:rFonts w:ascii="Arial" w:hAnsi="Arial" w:cs="Arial"/>
          <w:sz w:val="20"/>
          <w:szCs w:val="20"/>
        </w:rPr>
        <w:t>The Company and the TOs</w:t>
      </w:r>
      <w:r w:rsidR="006D608C">
        <w:rPr>
          <w:rStyle w:val="cf01"/>
          <w:rFonts w:ascii="Arial" w:hAnsi="Arial" w:cs="Arial"/>
          <w:sz w:val="20"/>
          <w:szCs w:val="20"/>
        </w:rPr>
        <w:t xml:space="preserve"> </w:t>
      </w:r>
      <w:r w:rsidR="00A11FC8">
        <w:rPr>
          <w:rStyle w:val="cf01"/>
          <w:rFonts w:ascii="Arial" w:hAnsi="Arial" w:cs="Arial"/>
          <w:sz w:val="20"/>
          <w:szCs w:val="20"/>
        </w:rPr>
        <w:t>[Parties]</w:t>
      </w:r>
      <w:r w:rsidRPr="006B51EC">
        <w:rPr>
          <w:rStyle w:val="cf01"/>
          <w:rFonts w:ascii="Arial" w:hAnsi="Arial" w:cs="Arial"/>
          <w:sz w:val="20"/>
          <w:szCs w:val="20"/>
        </w:rPr>
        <w:t xml:space="preserve"> acknowledge (and certain paras recognise) that, particularly given the one off nature of this STCP, the detailed timings for certain of the activities remain to be agreed and [Parties] will work together to agree the timings where these are not specified as soon as reasonably practicable and in any event prior to the CMP435 Implementation Date.</w:t>
      </w:r>
    </w:p>
    <w:p w14:paraId="3337914E" w14:textId="77777777" w:rsidR="006B51EC" w:rsidRPr="006B51EC" w:rsidRDefault="006B51EC" w:rsidP="006B51EC">
      <w:pPr>
        <w:spacing w:line="259" w:lineRule="auto"/>
        <w:jc w:val="both"/>
        <w:rPr>
          <w:rFonts w:ascii="Arial" w:eastAsia="Arial" w:hAnsi="Arial" w:cs="Arial"/>
          <w:color w:val="333333"/>
          <w:sz w:val="20"/>
          <w:szCs w:val="20"/>
        </w:rPr>
      </w:pPr>
    </w:p>
    <w:p w14:paraId="50BF9AD1" w14:textId="77777777" w:rsidR="00983775" w:rsidRPr="00983775" w:rsidRDefault="00983775" w:rsidP="00983775">
      <w:pPr>
        <w:jc w:val="both"/>
        <w:rPr>
          <w:rFonts w:ascii="Arial" w:eastAsia="Times New Roman" w:hAnsi="Arial" w:cs="Arial"/>
          <w:sz w:val="20"/>
          <w:szCs w:val="20"/>
          <w:lang w:eastAsia="en-GB"/>
        </w:rPr>
      </w:pPr>
    </w:p>
    <w:p w14:paraId="11CC5F2C" w14:textId="38931433" w:rsidR="0016675E" w:rsidRPr="0007783B" w:rsidRDefault="7B69C337" w:rsidP="00E378FE">
      <w:pPr>
        <w:pStyle w:val="ListParagraph"/>
        <w:numPr>
          <w:ilvl w:val="1"/>
          <w:numId w:val="18"/>
        </w:numPr>
        <w:jc w:val="both"/>
        <w:rPr>
          <w:rFonts w:ascii="Arial" w:eastAsia="Times New Roman" w:hAnsi="Arial" w:cs="Arial"/>
          <w:sz w:val="20"/>
          <w:szCs w:val="20"/>
          <w:lang w:eastAsia="en-GB"/>
        </w:rPr>
      </w:pPr>
      <w:r w:rsidRPr="23AFD6EA">
        <w:rPr>
          <w:rFonts w:ascii="Arial" w:eastAsia="Times New Roman" w:hAnsi="Arial" w:cs="Arial"/>
          <w:b/>
          <w:bCs/>
          <w:sz w:val="20"/>
          <w:szCs w:val="20"/>
          <w:lang w:eastAsia="en-GB"/>
        </w:rPr>
        <w:t>EA Requests</w:t>
      </w:r>
      <w:r w:rsidR="0016675E" w:rsidRPr="0007783B">
        <w:rPr>
          <w:rStyle w:val="normaltextrun"/>
          <w:rFonts w:ascii="Arial" w:hAnsi="Arial" w:cs="Arial"/>
          <w:b/>
          <w:sz w:val="20"/>
          <w:szCs w:val="20"/>
        </w:rPr>
        <w:t xml:space="preserve"> not remaining part of the </w:t>
      </w:r>
      <w:r w:rsidR="00C63699" w:rsidRPr="0007783B">
        <w:rPr>
          <w:rStyle w:val="normaltextrun"/>
          <w:rFonts w:ascii="Arial" w:hAnsi="Arial" w:cs="Arial"/>
          <w:b/>
          <w:sz w:val="20"/>
          <w:szCs w:val="20"/>
        </w:rPr>
        <w:t xml:space="preserve">EA </w:t>
      </w:r>
      <w:r w:rsidR="00034445" w:rsidRPr="0007783B">
        <w:rPr>
          <w:rStyle w:val="normaltextrun"/>
          <w:rFonts w:ascii="Arial" w:hAnsi="Arial" w:cs="Arial"/>
          <w:b/>
          <w:sz w:val="20"/>
          <w:szCs w:val="20"/>
        </w:rPr>
        <w:t xml:space="preserve">Gated </w:t>
      </w:r>
      <w:r w:rsidR="0016675E" w:rsidRPr="0007783B">
        <w:rPr>
          <w:rStyle w:val="normaltextrun"/>
          <w:rFonts w:ascii="Arial" w:hAnsi="Arial" w:cs="Arial"/>
          <w:b/>
          <w:sz w:val="20"/>
          <w:szCs w:val="20"/>
        </w:rPr>
        <w:t>Design Process</w:t>
      </w:r>
      <w:r w:rsidR="0016675E" w:rsidRPr="0007783B">
        <w:rPr>
          <w:rStyle w:val="eop"/>
          <w:rFonts w:ascii="Arial" w:hAnsi="Arial" w:cs="Arial"/>
          <w:sz w:val="20"/>
          <w:szCs w:val="20"/>
        </w:rPr>
        <w:t> </w:t>
      </w:r>
    </w:p>
    <w:p w14:paraId="7BD8F870" w14:textId="77777777" w:rsidR="00C525A2" w:rsidRPr="00246311" w:rsidRDefault="00C525A2" w:rsidP="34B5454B">
      <w:pPr>
        <w:pStyle w:val="paragraph"/>
        <w:spacing w:before="0" w:beforeAutospacing="0" w:after="0" w:afterAutospacing="0"/>
        <w:ind w:left="1276"/>
        <w:jc w:val="both"/>
        <w:textAlignment w:val="baseline"/>
        <w:rPr>
          <w:rStyle w:val="normaltextrun"/>
          <w:rFonts w:ascii="Arial" w:hAnsi="Arial" w:cs="Arial"/>
          <w:sz w:val="20"/>
          <w:szCs w:val="20"/>
          <w:u w:val="single"/>
        </w:rPr>
      </w:pPr>
    </w:p>
    <w:p w14:paraId="2E1F8D1F" w14:textId="392F978D" w:rsidR="00591E94" w:rsidRDefault="0016675E" w:rsidP="00F101D5">
      <w:pPr>
        <w:pStyle w:val="ListParagraph"/>
        <w:numPr>
          <w:ilvl w:val="2"/>
          <w:numId w:val="29"/>
        </w:numPr>
        <w:ind w:left="1276" w:hanging="709"/>
        <w:jc w:val="both"/>
        <w:rPr>
          <w:rStyle w:val="cf01"/>
          <w:rFonts w:ascii="Arial" w:hAnsi="Arial" w:cs="Arial"/>
          <w:sz w:val="20"/>
          <w:szCs w:val="20"/>
        </w:rPr>
      </w:pPr>
      <w:r w:rsidRPr="00F101D5">
        <w:rPr>
          <w:rStyle w:val="cf01"/>
          <w:rFonts w:ascii="Arial" w:hAnsi="Arial" w:cs="Arial"/>
          <w:sz w:val="20"/>
          <w:szCs w:val="20"/>
        </w:rPr>
        <w:t>If a</w:t>
      </w:r>
      <w:r w:rsidR="022AB70C" w:rsidRPr="00F101D5">
        <w:rPr>
          <w:rStyle w:val="cf01"/>
          <w:rFonts w:ascii="Arial" w:hAnsi="Arial" w:cs="Arial"/>
          <w:sz w:val="20"/>
          <w:szCs w:val="20"/>
        </w:rPr>
        <w:t>n EA Request</w:t>
      </w:r>
      <w:r w:rsidRPr="00F101D5">
        <w:rPr>
          <w:rStyle w:val="cf01"/>
          <w:rFonts w:ascii="Arial" w:hAnsi="Arial" w:cs="Arial"/>
          <w:sz w:val="20"/>
          <w:szCs w:val="20"/>
        </w:rPr>
        <w:t xml:space="preserve"> </w:t>
      </w:r>
      <w:r w:rsidR="5E5F302D" w:rsidRPr="00F101D5">
        <w:rPr>
          <w:rStyle w:val="cf01"/>
          <w:rFonts w:ascii="Arial" w:hAnsi="Arial" w:cs="Arial"/>
          <w:sz w:val="20"/>
          <w:szCs w:val="20"/>
        </w:rPr>
        <w:t>has entered</w:t>
      </w:r>
      <w:r w:rsidRPr="00F101D5">
        <w:rPr>
          <w:rStyle w:val="cf01"/>
          <w:rFonts w:ascii="Arial" w:hAnsi="Arial" w:cs="Arial"/>
          <w:sz w:val="20"/>
          <w:szCs w:val="20"/>
        </w:rPr>
        <w:t xml:space="preserve"> the </w:t>
      </w:r>
      <w:r w:rsidR="00B35879" w:rsidRPr="00F101D5">
        <w:rPr>
          <w:rStyle w:val="cf01"/>
          <w:rFonts w:ascii="Arial" w:hAnsi="Arial" w:cs="Arial"/>
          <w:sz w:val="20"/>
          <w:szCs w:val="20"/>
        </w:rPr>
        <w:t>EA</w:t>
      </w:r>
      <w:r w:rsidRPr="00F101D5">
        <w:rPr>
          <w:rStyle w:val="cf01"/>
          <w:rFonts w:ascii="Arial" w:hAnsi="Arial" w:cs="Arial"/>
          <w:sz w:val="20"/>
          <w:szCs w:val="20"/>
        </w:rPr>
        <w:t xml:space="preserve"> </w:t>
      </w:r>
      <w:r w:rsidR="00034445" w:rsidRPr="00F101D5">
        <w:rPr>
          <w:rStyle w:val="cf01"/>
          <w:rFonts w:ascii="Arial" w:hAnsi="Arial" w:cs="Arial"/>
          <w:sz w:val="20"/>
          <w:szCs w:val="20"/>
        </w:rPr>
        <w:t xml:space="preserve">Gated </w:t>
      </w:r>
      <w:r w:rsidRPr="00F101D5">
        <w:rPr>
          <w:rStyle w:val="cf01"/>
          <w:rFonts w:ascii="Arial" w:hAnsi="Arial" w:cs="Arial"/>
          <w:sz w:val="20"/>
          <w:szCs w:val="20"/>
        </w:rPr>
        <w:t xml:space="preserve">Design Process </w:t>
      </w:r>
      <w:r w:rsidR="218CCC8B" w:rsidRPr="00F101D5">
        <w:rPr>
          <w:rStyle w:val="cf01"/>
          <w:rFonts w:ascii="Arial" w:hAnsi="Arial" w:cs="Arial"/>
          <w:sz w:val="20"/>
          <w:szCs w:val="20"/>
        </w:rPr>
        <w:t xml:space="preserve">but </w:t>
      </w:r>
      <w:r w:rsidRPr="00F101D5">
        <w:rPr>
          <w:rStyle w:val="cf01"/>
          <w:rFonts w:ascii="Arial" w:hAnsi="Arial" w:cs="Arial"/>
          <w:sz w:val="20"/>
          <w:szCs w:val="20"/>
        </w:rPr>
        <w:t xml:space="preserve">is not to remain part of the </w:t>
      </w:r>
      <w:r w:rsidR="00C63699" w:rsidRPr="00F101D5">
        <w:rPr>
          <w:rStyle w:val="cf01"/>
          <w:rFonts w:ascii="Arial" w:hAnsi="Arial" w:cs="Arial"/>
          <w:sz w:val="20"/>
          <w:szCs w:val="20"/>
        </w:rPr>
        <w:t>p</w:t>
      </w:r>
      <w:r w:rsidRPr="00F101D5">
        <w:rPr>
          <w:rStyle w:val="cf01"/>
          <w:rFonts w:ascii="Arial" w:hAnsi="Arial" w:cs="Arial"/>
          <w:sz w:val="20"/>
          <w:szCs w:val="20"/>
        </w:rPr>
        <w:t xml:space="preserve">rocess after </w:t>
      </w:r>
      <w:r w:rsidR="00C63699" w:rsidRPr="00F101D5">
        <w:rPr>
          <w:rStyle w:val="cf01"/>
          <w:rFonts w:ascii="Arial" w:hAnsi="Arial" w:cs="Arial"/>
          <w:sz w:val="20"/>
          <w:szCs w:val="20"/>
        </w:rPr>
        <w:t>it</w:t>
      </w:r>
      <w:r w:rsidRPr="00F101D5">
        <w:rPr>
          <w:rStyle w:val="cf01"/>
          <w:rFonts w:ascii="Arial" w:hAnsi="Arial" w:cs="Arial"/>
          <w:sz w:val="20"/>
          <w:szCs w:val="20"/>
        </w:rPr>
        <w:t xml:space="preserve"> has commenced (e.g. if </w:t>
      </w:r>
      <w:r w:rsidR="6ABF6D60" w:rsidRPr="00F101D5">
        <w:rPr>
          <w:rStyle w:val="cf01"/>
          <w:rFonts w:ascii="Arial" w:hAnsi="Arial" w:cs="Arial"/>
          <w:sz w:val="20"/>
          <w:szCs w:val="20"/>
        </w:rPr>
        <w:t>it</w:t>
      </w:r>
      <w:r w:rsidRPr="00F101D5">
        <w:rPr>
          <w:rStyle w:val="cf01"/>
          <w:rFonts w:ascii="Arial" w:hAnsi="Arial" w:cs="Arial"/>
          <w:sz w:val="20"/>
          <w:szCs w:val="20"/>
        </w:rPr>
        <w:t xml:space="preserve"> were withdrawn by the User), The Company shall notify Affected Parties within 2 Business Days.</w:t>
      </w:r>
    </w:p>
    <w:p w14:paraId="2500D02E" w14:textId="77777777" w:rsidR="00F101D5" w:rsidRPr="00F101D5" w:rsidRDefault="00F101D5" w:rsidP="00F101D5">
      <w:pPr>
        <w:ind w:left="144"/>
        <w:jc w:val="both"/>
        <w:rPr>
          <w:rStyle w:val="cf01"/>
          <w:rFonts w:ascii="Arial" w:hAnsi="Arial" w:cs="Arial"/>
          <w:sz w:val="20"/>
          <w:szCs w:val="20"/>
        </w:rPr>
      </w:pPr>
    </w:p>
    <w:p w14:paraId="43DFE5D8" w14:textId="2A56C550" w:rsidR="00E70C9A" w:rsidRPr="00440692" w:rsidRDefault="003C5272" w:rsidP="003152EA">
      <w:pPr>
        <w:pStyle w:val="ListParagraph"/>
        <w:numPr>
          <w:ilvl w:val="0"/>
          <w:numId w:val="18"/>
        </w:numPr>
        <w:jc w:val="both"/>
        <w:rPr>
          <w:rFonts w:ascii="Arial" w:eastAsia="Arial" w:hAnsi="Arial"/>
          <w:b/>
          <w:color w:val="000000"/>
          <w:spacing w:val="-7"/>
          <w:sz w:val="28"/>
          <w:szCs w:val="28"/>
          <w:u w:val="single"/>
        </w:rPr>
      </w:pPr>
      <w:r>
        <w:rPr>
          <w:rFonts w:ascii="Arial" w:eastAsia="Arial" w:hAnsi="Arial"/>
          <w:b/>
          <w:color w:val="000000"/>
          <w:spacing w:val="-7"/>
          <w:sz w:val="28"/>
          <w:szCs w:val="28"/>
          <w:u w:val="single"/>
        </w:rPr>
        <w:t xml:space="preserve">Existing Agreements which are converted to </w:t>
      </w:r>
      <w:r w:rsidR="00E70C9A" w:rsidRPr="18C7A688">
        <w:rPr>
          <w:rFonts w:ascii="Arial" w:eastAsia="Arial" w:hAnsi="Arial"/>
          <w:b/>
          <w:color w:val="000000"/>
          <w:spacing w:val="-7"/>
          <w:sz w:val="28"/>
          <w:szCs w:val="28"/>
          <w:u w:val="single"/>
        </w:rPr>
        <w:t xml:space="preserve">Gate 1 </w:t>
      </w:r>
      <w:r>
        <w:rPr>
          <w:rFonts w:ascii="Arial" w:eastAsia="Arial" w:hAnsi="Arial"/>
          <w:b/>
          <w:color w:val="000000"/>
          <w:spacing w:val="-7"/>
          <w:sz w:val="28"/>
          <w:szCs w:val="28"/>
          <w:u w:val="single"/>
        </w:rPr>
        <w:t>Agreements</w:t>
      </w:r>
    </w:p>
    <w:p w14:paraId="672743EE" w14:textId="77777777" w:rsidR="00E70C9A" w:rsidRPr="00A00D5F" w:rsidRDefault="00E70C9A" w:rsidP="003152EA">
      <w:pPr>
        <w:jc w:val="both"/>
        <w:rPr>
          <w:b/>
          <w:bCs/>
        </w:rPr>
      </w:pPr>
    </w:p>
    <w:p w14:paraId="0C587EA4" w14:textId="379990DE" w:rsidR="00A00D5F" w:rsidRPr="00AF458A" w:rsidRDefault="00A00D5F" w:rsidP="00A00D5F">
      <w:pPr>
        <w:tabs>
          <w:tab w:val="left" w:pos="567"/>
        </w:tabs>
        <w:jc w:val="both"/>
        <w:rPr>
          <w:rFonts w:ascii="Arial" w:hAnsi="Arial" w:cs="Arial"/>
          <w:b/>
          <w:bCs/>
          <w:sz w:val="20"/>
          <w:szCs w:val="20"/>
        </w:rPr>
      </w:pPr>
      <w:r w:rsidRPr="00AF458A">
        <w:rPr>
          <w:rFonts w:ascii="Arial" w:hAnsi="Arial" w:cs="Arial"/>
          <w:b/>
          <w:bCs/>
          <w:sz w:val="20"/>
          <w:szCs w:val="20"/>
        </w:rPr>
        <w:t>4.1</w:t>
      </w:r>
      <w:r w:rsidRPr="00AF458A">
        <w:rPr>
          <w:rFonts w:ascii="Arial" w:hAnsi="Arial" w:cs="Arial"/>
          <w:b/>
          <w:bCs/>
          <w:sz w:val="20"/>
          <w:szCs w:val="20"/>
        </w:rPr>
        <w:tab/>
        <w:t>Overview</w:t>
      </w:r>
    </w:p>
    <w:p w14:paraId="0B9E617D" w14:textId="77777777" w:rsidR="00A00D5F" w:rsidRPr="00AF458A" w:rsidRDefault="00A00D5F" w:rsidP="00A00D5F">
      <w:pPr>
        <w:jc w:val="both"/>
        <w:rPr>
          <w:rFonts w:ascii="Arial" w:hAnsi="Arial" w:cs="Arial"/>
          <w:sz w:val="20"/>
          <w:szCs w:val="20"/>
        </w:rPr>
      </w:pPr>
    </w:p>
    <w:p w14:paraId="3A75AF22" w14:textId="5C6E77EA" w:rsidR="007E534C" w:rsidRPr="00AF458A" w:rsidRDefault="00E70C9A" w:rsidP="007E534C">
      <w:pPr>
        <w:pStyle w:val="ListParagraph"/>
        <w:numPr>
          <w:ilvl w:val="2"/>
          <w:numId w:val="18"/>
        </w:numPr>
        <w:tabs>
          <w:tab w:val="left" w:pos="1276"/>
        </w:tabs>
        <w:ind w:left="1276" w:hanging="709"/>
        <w:jc w:val="both"/>
        <w:rPr>
          <w:rFonts w:ascii="Arial" w:hAnsi="Arial" w:cs="Arial"/>
          <w:sz w:val="20"/>
          <w:szCs w:val="20"/>
        </w:rPr>
      </w:pPr>
      <w:r w:rsidRPr="00AF458A">
        <w:rPr>
          <w:rFonts w:ascii="Arial" w:hAnsi="Arial" w:cs="Arial"/>
          <w:sz w:val="20"/>
          <w:szCs w:val="20"/>
        </w:rPr>
        <w:t xml:space="preserve">As a result of the new one-off process set out in CUSC Section 18, prior to and throughout </w:t>
      </w:r>
      <w:r w:rsidR="00AD4000" w:rsidRPr="00AF458A">
        <w:rPr>
          <w:rFonts w:ascii="Arial" w:hAnsi="Arial" w:cs="Arial"/>
          <w:sz w:val="20"/>
          <w:szCs w:val="20"/>
        </w:rPr>
        <w:t>(as per 3.2.</w:t>
      </w:r>
      <w:r w:rsidR="00EE6D49" w:rsidRPr="00AF458A">
        <w:rPr>
          <w:rFonts w:ascii="Arial" w:hAnsi="Arial" w:cs="Arial"/>
          <w:sz w:val="20"/>
          <w:szCs w:val="20"/>
        </w:rPr>
        <w:t xml:space="preserve">6 </w:t>
      </w:r>
      <w:r w:rsidR="00AD4000" w:rsidRPr="00AF458A">
        <w:rPr>
          <w:rFonts w:ascii="Arial" w:hAnsi="Arial" w:cs="Arial"/>
          <w:sz w:val="20"/>
          <w:szCs w:val="20"/>
        </w:rPr>
        <w:t>above)</w:t>
      </w:r>
      <w:r w:rsidRPr="00AF458A">
        <w:rPr>
          <w:rFonts w:ascii="Arial" w:hAnsi="Arial" w:cs="Arial"/>
          <w:sz w:val="20"/>
          <w:szCs w:val="20"/>
        </w:rPr>
        <w:t xml:space="preserve"> the EA </w:t>
      </w:r>
      <w:r w:rsidR="00034445" w:rsidRPr="00AF458A">
        <w:rPr>
          <w:rFonts w:ascii="Arial" w:hAnsi="Arial" w:cs="Arial"/>
          <w:sz w:val="20"/>
          <w:szCs w:val="20"/>
        </w:rPr>
        <w:t xml:space="preserve">Gated </w:t>
      </w:r>
      <w:r w:rsidRPr="00AF458A">
        <w:rPr>
          <w:rFonts w:ascii="Arial" w:hAnsi="Arial" w:cs="Arial"/>
          <w:sz w:val="20"/>
          <w:szCs w:val="20"/>
        </w:rPr>
        <w:t>Design Process, some existing agreements between The Company and Users will become Gate 1 Agreements (without Reservation)</w:t>
      </w:r>
      <w:r w:rsidR="00793A2E" w:rsidRPr="00AF458A">
        <w:rPr>
          <w:rFonts w:ascii="Arial" w:hAnsi="Arial" w:cs="Arial"/>
          <w:sz w:val="20"/>
          <w:szCs w:val="20"/>
        </w:rPr>
        <w:t xml:space="preserve"> </w:t>
      </w:r>
      <w:r w:rsidR="00E47676" w:rsidRPr="00AF458A">
        <w:rPr>
          <w:rFonts w:ascii="Arial" w:hAnsi="Arial" w:cs="Arial"/>
          <w:sz w:val="20"/>
          <w:szCs w:val="20"/>
        </w:rPr>
        <w:t>(or potentially equivalent to this in respect of some Embedded Generation)</w:t>
      </w:r>
      <w:r w:rsidR="005F0549" w:rsidRPr="00AF458A">
        <w:rPr>
          <w:rFonts w:ascii="Arial" w:hAnsi="Arial" w:cs="Arial"/>
          <w:sz w:val="20"/>
          <w:szCs w:val="20"/>
        </w:rPr>
        <w:t>.</w:t>
      </w:r>
    </w:p>
    <w:p w14:paraId="7344044C" w14:textId="77777777" w:rsidR="007E534C" w:rsidRPr="00AF458A" w:rsidRDefault="007E534C" w:rsidP="007E534C">
      <w:pPr>
        <w:pStyle w:val="ListParagraph"/>
        <w:tabs>
          <w:tab w:val="left" w:pos="1276"/>
        </w:tabs>
        <w:ind w:left="1276"/>
        <w:jc w:val="both"/>
        <w:rPr>
          <w:rFonts w:ascii="Arial" w:hAnsi="Arial" w:cs="Arial"/>
          <w:sz w:val="20"/>
          <w:szCs w:val="20"/>
        </w:rPr>
      </w:pPr>
    </w:p>
    <w:p w14:paraId="22F3EA66" w14:textId="06D7AE94" w:rsidR="00E70C9A" w:rsidRPr="00AF458A" w:rsidRDefault="00E70C9A" w:rsidP="007E534C">
      <w:pPr>
        <w:pStyle w:val="ListParagraph"/>
        <w:numPr>
          <w:ilvl w:val="2"/>
          <w:numId w:val="18"/>
        </w:numPr>
        <w:tabs>
          <w:tab w:val="left" w:pos="1276"/>
        </w:tabs>
        <w:ind w:left="1276" w:hanging="709"/>
        <w:jc w:val="both"/>
        <w:rPr>
          <w:rFonts w:ascii="Arial" w:hAnsi="Arial" w:cs="Arial"/>
          <w:sz w:val="20"/>
          <w:szCs w:val="20"/>
        </w:rPr>
      </w:pPr>
      <w:r w:rsidRPr="00AF458A">
        <w:rPr>
          <w:rFonts w:ascii="Arial" w:hAnsi="Arial" w:cs="Arial"/>
          <w:sz w:val="20"/>
          <w:szCs w:val="20"/>
        </w:rPr>
        <w:t>Whe</w:t>
      </w:r>
      <w:r w:rsidR="0080624A" w:rsidRPr="00AF458A">
        <w:rPr>
          <w:rFonts w:ascii="Arial" w:hAnsi="Arial" w:cs="Arial"/>
          <w:sz w:val="20"/>
          <w:szCs w:val="20"/>
        </w:rPr>
        <w:t>re</w:t>
      </w:r>
      <w:r w:rsidRPr="00AF458A">
        <w:rPr>
          <w:rFonts w:ascii="Arial" w:hAnsi="Arial" w:cs="Arial"/>
          <w:sz w:val="20"/>
          <w:szCs w:val="20"/>
        </w:rPr>
        <w:t xml:space="preserve"> </w:t>
      </w:r>
      <w:r w:rsidR="0080624A" w:rsidRPr="00AF458A">
        <w:rPr>
          <w:rFonts w:ascii="Arial" w:hAnsi="Arial" w:cs="Arial"/>
          <w:sz w:val="20"/>
          <w:szCs w:val="20"/>
        </w:rPr>
        <w:t>under CUSC Section 18</w:t>
      </w:r>
      <w:r w:rsidRPr="00AF458A">
        <w:rPr>
          <w:rFonts w:ascii="Arial" w:hAnsi="Arial" w:cs="Arial"/>
          <w:sz w:val="20"/>
          <w:szCs w:val="20"/>
        </w:rPr>
        <w:t xml:space="preserve"> an existing agreement between </w:t>
      </w:r>
      <w:r w:rsidR="007E534C" w:rsidRPr="00AF458A">
        <w:rPr>
          <w:rFonts w:ascii="Arial" w:hAnsi="Arial" w:cs="Arial"/>
          <w:sz w:val="20"/>
          <w:szCs w:val="20"/>
        </w:rPr>
        <w:t>The Company and a User</w:t>
      </w:r>
      <w:r w:rsidR="00F87040" w:rsidRPr="00AF458A">
        <w:rPr>
          <w:rFonts w:ascii="Arial" w:hAnsi="Arial" w:cs="Arial"/>
          <w:sz w:val="20"/>
          <w:szCs w:val="20"/>
        </w:rPr>
        <w:t xml:space="preserve"> </w:t>
      </w:r>
      <w:r w:rsidR="0080624A" w:rsidRPr="00AF458A">
        <w:rPr>
          <w:rFonts w:ascii="Arial" w:hAnsi="Arial" w:cs="Arial"/>
          <w:sz w:val="20"/>
          <w:szCs w:val="20"/>
        </w:rPr>
        <w:t xml:space="preserve">is </w:t>
      </w:r>
      <w:r w:rsidR="006634C7" w:rsidRPr="00AF458A">
        <w:rPr>
          <w:rFonts w:ascii="Arial" w:hAnsi="Arial" w:cs="Arial"/>
          <w:sz w:val="20"/>
          <w:szCs w:val="20"/>
        </w:rPr>
        <w:t>given the status of a Gate 1 Existing Agreement</w:t>
      </w:r>
      <w:r w:rsidR="007E534C" w:rsidRPr="00AF458A">
        <w:rPr>
          <w:rFonts w:ascii="Arial" w:hAnsi="Arial" w:cs="Arial"/>
          <w:sz w:val="20"/>
          <w:szCs w:val="20"/>
        </w:rPr>
        <w:t xml:space="preserve"> (without Reservation) (or equivalent to this in respect of </w:t>
      </w:r>
      <w:r w:rsidR="0080624A" w:rsidRPr="00AF458A">
        <w:rPr>
          <w:rFonts w:ascii="Arial" w:hAnsi="Arial" w:cs="Arial"/>
          <w:sz w:val="20"/>
          <w:szCs w:val="20"/>
        </w:rPr>
        <w:t>relevant</w:t>
      </w:r>
      <w:r w:rsidR="007E534C" w:rsidRPr="00AF458A">
        <w:rPr>
          <w:rFonts w:ascii="Arial" w:hAnsi="Arial" w:cs="Arial"/>
          <w:sz w:val="20"/>
          <w:szCs w:val="20"/>
        </w:rPr>
        <w:t xml:space="preserve"> Embedded Generation), The Company will inform the Host TO (and any Affected TO) </w:t>
      </w:r>
      <w:r w:rsidR="3EF7F27E" w:rsidRPr="00AF458A">
        <w:rPr>
          <w:rFonts w:ascii="Arial" w:hAnsi="Arial" w:cs="Arial"/>
          <w:sz w:val="20"/>
          <w:szCs w:val="20"/>
        </w:rPr>
        <w:t xml:space="preserve">of this </w:t>
      </w:r>
      <w:r w:rsidR="00C95B1A">
        <w:rPr>
          <w:rFonts w:ascii="Arial" w:hAnsi="Arial" w:cs="Arial"/>
          <w:sz w:val="20"/>
          <w:szCs w:val="20"/>
        </w:rPr>
        <w:t>in writing</w:t>
      </w:r>
      <w:r w:rsidR="00360E4E" w:rsidRPr="00AF458A">
        <w:rPr>
          <w:rFonts w:ascii="Arial" w:hAnsi="Arial" w:cs="Arial"/>
          <w:sz w:val="20"/>
          <w:szCs w:val="20"/>
        </w:rPr>
        <w:t xml:space="preserve">, </w:t>
      </w:r>
      <w:r w:rsidR="007E534C" w:rsidRPr="00AF458A">
        <w:rPr>
          <w:rFonts w:ascii="Arial" w:hAnsi="Arial" w:cs="Arial"/>
          <w:sz w:val="20"/>
          <w:szCs w:val="20"/>
        </w:rPr>
        <w:t xml:space="preserve">within </w:t>
      </w:r>
      <w:r w:rsidR="00673462" w:rsidRPr="00AF458A">
        <w:rPr>
          <w:rFonts w:ascii="Arial" w:hAnsi="Arial" w:cs="Arial"/>
          <w:sz w:val="20"/>
          <w:szCs w:val="20"/>
        </w:rPr>
        <w:t>5</w:t>
      </w:r>
      <w:r w:rsidR="007E534C" w:rsidRPr="00AF458A">
        <w:rPr>
          <w:rFonts w:ascii="Arial" w:hAnsi="Arial" w:cs="Arial"/>
          <w:sz w:val="20"/>
          <w:szCs w:val="20"/>
        </w:rPr>
        <w:t xml:space="preserve"> Business Days</w:t>
      </w:r>
      <w:r w:rsidR="0080624A" w:rsidRPr="00AF458A">
        <w:rPr>
          <w:rFonts w:ascii="Arial" w:hAnsi="Arial" w:cs="Arial"/>
          <w:sz w:val="20"/>
          <w:szCs w:val="20"/>
        </w:rPr>
        <w:t xml:space="preserve"> in respect of </w:t>
      </w:r>
      <w:r w:rsidR="0012306D" w:rsidRPr="00AF458A">
        <w:rPr>
          <w:rFonts w:ascii="Arial" w:hAnsi="Arial" w:cs="Arial"/>
          <w:sz w:val="20"/>
          <w:szCs w:val="20"/>
        </w:rPr>
        <w:t xml:space="preserve">the existing </w:t>
      </w:r>
      <w:r w:rsidR="0080624A" w:rsidRPr="00AF458A">
        <w:rPr>
          <w:rFonts w:ascii="Arial" w:hAnsi="Arial" w:cs="Arial"/>
          <w:sz w:val="20"/>
          <w:szCs w:val="20"/>
        </w:rPr>
        <w:t xml:space="preserve">project/agreement </w:t>
      </w:r>
      <w:r w:rsidR="0012306D" w:rsidRPr="00AF458A">
        <w:rPr>
          <w:rFonts w:ascii="Arial" w:hAnsi="Arial" w:cs="Arial"/>
          <w:sz w:val="20"/>
          <w:szCs w:val="20"/>
        </w:rPr>
        <w:t xml:space="preserve">being given the status of </w:t>
      </w:r>
      <w:r w:rsidR="0080624A" w:rsidRPr="00AF458A">
        <w:rPr>
          <w:rFonts w:ascii="Arial" w:hAnsi="Arial" w:cs="Arial"/>
          <w:sz w:val="20"/>
          <w:szCs w:val="20"/>
        </w:rPr>
        <w:t>a Gate 1 Existing Agreement</w:t>
      </w:r>
      <w:r w:rsidR="007E534C" w:rsidRPr="00971FE8">
        <w:rPr>
          <w:rFonts w:ascii="Arial" w:hAnsi="Arial" w:cs="Arial"/>
          <w:sz w:val="20"/>
          <w:szCs w:val="20"/>
          <w:lang w:eastAsia="en-GB"/>
        </w:rPr>
        <w:t>.</w:t>
      </w:r>
    </w:p>
    <w:p w14:paraId="1D82BFD3" w14:textId="77777777" w:rsidR="0020245B" w:rsidRPr="000D17F2" w:rsidRDefault="0020245B" w:rsidP="003152EA">
      <w:pPr>
        <w:jc w:val="both"/>
        <w:rPr>
          <w:rFonts w:ascii="Arial" w:hAnsi="Arial" w:cs="Arial"/>
          <w:b/>
          <w:bCs/>
          <w:sz w:val="20"/>
          <w:szCs w:val="20"/>
          <w:u w:val="single"/>
        </w:rPr>
      </w:pPr>
    </w:p>
    <w:p w14:paraId="4D39FBFD" w14:textId="309A4BB8" w:rsidR="00FA1786" w:rsidRPr="00AF458A" w:rsidRDefault="00FA1786" w:rsidP="00FA1786">
      <w:pPr>
        <w:pStyle w:val="ListParagraph"/>
        <w:numPr>
          <w:ilvl w:val="1"/>
          <w:numId w:val="29"/>
        </w:numPr>
        <w:ind w:left="567" w:hanging="709"/>
        <w:jc w:val="both"/>
        <w:rPr>
          <w:rFonts w:ascii="Arial" w:hAnsi="Arial" w:cs="Arial"/>
          <w:b/>
          <w:bCs/>
          <w:sz w:val="20"/>
          <w:szCs w:val="20"/>
        </w:rPr>
      </w:pPr>
      <w:r w:rsidRPr="00AF458A">
        <w:rPr>
          <w:rFonts w:ascii="Arial" w:hAnsi="Arial" w:cs="Arial"/>
          <w:b/>
          <w:bCs/>
          <w:sz w:val="20"/>
          <w:szCs w:val="20"/>
        </w:rPr>
        <w:t>Co-ordinated Gate 1 Project Works Assessment Process</w:t>
      </w:r>
    </w:p>
    <w:p w14:paraId="4484EC88" w14:textId="77777777" w:rsidR="00FA1786" w:rsidRPr="00AF458A" w:rsidRDefault="00FA1786" w:rsidP="00FA1786">
      <w:pPr>
        <w:jc w:val="both"/>
        <w:rPr>
          <w:rFonts w:ascii="Arial" w:hAnsi="Arial" w:cs="Arial"/>
          <w:sz w:val="20"/>
          <w:szCs w:val="20"/>
        </w:rPr>
      </w:pPr>
    </w:p>
    <w:p w14:paraId="3A72EC28" w14:textId="0AA9AE23" w:rsidR="00FA1786" w:rsidRPr="00AF458A" w:rsidRDefault="00FA1786" w:rsidP="00FA1786">
      <w:pPr>
        <w:pStyle w:val="ListParagraph"/>
        <w:numPr>
          <w:ilvl w:val="2"/>
          <w:numId w:val="29"/>
        </w:numPr>
        <w:tabs>
          <w:tab w:val="left" w:pos="1276"/>
        </w:tabs>
        <w:ind w:left="1276" w:hanging="709"/>
        <w:jc w:val="both"/>
        <w:rPr>
          <w:rFonts w:ascii="Arial" w:hAnsi="Arial" w:cs="Arial"/>
          <w:sz w:val="20"/>
          <w:szCs w:val="20"/>
        </w:rPr>
      </w:pPr>
      <w:r w:rsidRPr="00AF458A">
        <w:rPr>
          <w:rFonts w:ascii="Arial" w:hAnsi="Arial" w:cs="Arial"/>
          <w:sz w:val="20"/>
          <w:szCs w:val="20"/>
        </w:rPr>
        <w:t xml:space="preserve">After </w:t>
      </w:r>
      <w:r w:rsidR="00E57799" w:rsidRPr="00AF458A">
        <w:rPr>
          <w:rFonts w:ascii="Arial" w:hAnsi="Arial" w:cs="Arial"/>
          <w:sz w:val="20"/>
          <w:szCs w:val="20"/>
        </w:rPr>
        <w:t xml:space="preserve">The Company informs the </w:t>
      </w:r>
      <w:r w:rsidR="004A604F" w:rsidRPr="00AF458A">
        <w:rPr>
          <w:rFonts w:ascii="Arial" w:hAnsi="Arial" w:cs="Arial"/>
          <w:sz w:val="20"/>
          <w:szCs w:val="20"/>
        </w:rPr>
        <w:t>TO</w:t>
      </w:r>
      <w:r w:rsidR="00E57799" w:rsidRPr="00AF458A">
        <w:rPr>
          <w:rFonts w:ascii="Arial" w:hAnsi="Arial" w:cs="Arial"/>
          <w:sz w:val="20"/>
          <w:szCs w:val="20"/>
        </w:rPr>
        <w:t xml:space="preserve">(s) </w:t>
      </w:r>
      <w:r w:rsidR="00C95B1A">
        <w:rPr>
          <w:rFonts w:ascii="Arial" w:hAnsi="Arial" w:cs="Arial"/>
          <w:sz w:val="20"/>
          <w:szCs w:val="20"/>
        </w:rPr>
        <w:t>in writing</w:t>
      </w:r>
      <w:r w:rsidR="00180D4E" w:rsidRPr="00AF458A">
        <w:rPr>
          <w:rFonts w:ascii="Arial" w:hAnsi="Arial" w:cs="Arial"/>
          <w:sz w:val="20"/>
          <w:szCs w:val="20"/>
        </w:rPr>
        <w:t xml:space="preserve"> </w:t>
      </w:r>
      <w:r w:rsidR="00E57799" w:rsidRPr="00AF458A">
        <w:rPr>
          <w:rFonts w:ascii="Arial" w:hAnsi="Arial" w:cs="Arial"/>
          <w:sz w:val="20"/>
          <w:szCs w:val="20"/>
        </w:rPr>
        <w:t xml:space="preserve">under Paragraph 4.1.2 above, if it is or later becomes (in the reasonable opinion of the </w:t>
      </w:r>
      <w:r w:rsidR="004A604F" w:rsidRPr="00AF458A">
        <w:rPr>
          <w:rFonts w:ascii="Arial" w:hAnsi="Arial" w:cs="Arial"/>
          <w:sz w:val="20"/>
          <w:szCs w:val="20"/>
        </w:rPr>
        <w:t>TO</w:t>
      </w:r>
      <w:r w:rsidR="00E57799" w:rsidRPr="00AF458A">
        <w:rPr>
          <w:rFonts w:ascii="Arial" w:hAnsi="Arial" w:cs="Arial"/>
          <w:sz w:val="20"/>
          <w:szCs w:val="20"/>
        </w:rPr>
        <w:t>(s)) apparent that any</w:t>
      </w:r>
      <w:r w:rsidR="00B51C4D" w:rsidRPr="00AF458A">
        <w:rPr>
          <w:rFonts w:ascii="Arial" w:hAnsi="Arial" w:cs="Arial"/>
          <w:sz w:val="20"/>
          <w:szCs w:val="20"/>
        </w:rPr>
        <w:t xml:space="preserve"> transmission construction</w:t>
      </w:r>
      <w:r w:rsidR="00E57799" w:rsidRPr="00AF458A">
        <w:rPr>
          <w:rFonts w:ascii="Arial" w:hAnsi="Arial" w:cs="Arial"/>
          <w:sz w:val="20"/>
          <w:szCs w:val="20"/>
        </w:rPr>
        <w:t xml:space="preserve"> </w:t>
      </w:r>
      <w:r w:rsidR="00872EBF" w:rsidRPr="00AF458A">
        <w:rPr>
          <w:rFonts w:ascii="Arial" w:hAnsi="Arial" w:cs="Arial"/>
          <w:sz w:val="20"/>
          <w:szCs w:val="20"/>
        </w:rPr>
        <w:t>w</w:t>
      </w:r>
      <w:r w:rsidR="00E57799" w:rsidRPr="00AF458A">
        <w:rPr>
          <w:rFonts w:ascii="Arial" w:hAnsi="Arial" w:cs="Arial"/>
          <w:sz w:val="20"/>
          <w:szCs w:val="20"/>
        </w:rPr>
        <w:t xml:space="preserve">orks (or other activities, in full or in part) within the Agreements should potentially be discontinued, postponed or otherwise delayed e.g. due to any potentially material additional abortive costs, the </w:t>
      </w:r>
      <w:r w:rsidR="004A604F" w:rsidRPr="00AF458A">
        <w:rPr>
          <w:rFonts w:ascii="Arial" w:hAnsi="Arial" w:cs="Arial"/>
          <w:sz w:val="20"/>
          <w:szCs w:val="20"/>
        </w:rPr>
        <w:t>TO</w:t>
      </w:r>
      <w:r w:rsidR="00E57799" w:rsidRPr="00AF458A">
        <w:rPr>
          <w:rFonts w:ascii="Arial" w:hAnsi="Arial" w:cs="Arial"/>
          <w:sz w:val="20"/>
          <w:szCs w:val="20"/>
        </w:rPr>
        <w:t xml:space="preserve">(s) should inform The Company as soon as reasonably practicable. </w:t>
      </w:r>
      <w:r w:rsidRPr="00AF458A">
        <w:rPr>
          <w:rFonts w:ascii="Arial" w:hAnsi="Arial" w:cs="Arial"/>
          <w:sz w:val="20"/>
          <w:szCs w:val="20"/>
        </w:rPr>
        <w:t xml:space="preserve"> </w:t>
      </w:r>
    </w:p>
    <w:p w14:paraId="65DA90B2" w14:textId="77777777" w:rsidR="00FA1786" w:rsidRPr="00AF458A" w:rsidRDefault="00FA1786" w:rsidP="00FA1786">
      <w:pPr>
        <w:pStyle w:val="ListParagraph"/>
        <w:tabs>
          <w:tab w:val="left" w:pos="1276"/>
        </w:tabs>
        <w:ind w:left="1276"/>
        <w:jc w:val="both"/>
        <w:rPr>
          <w:rFonts w:ascii="Arial" w:hAnsi="Arial" w:cs="Arial"/>
          <w:sz w:val="20"/>
          <w:szCs w:val="20"/>
        </w:rPr>
      </w:pPr>
    </w:p>
    <w:p w14:paraId="0CEDF886" w14:textId="1F8BFAB6" w:rsidR="00FA1786" w:rsidRPr="00AF458A" w:rsidRDefault="00C525A2" w:rsidP="00FA1786">
      <w:pPr>
        <w:pStyle w:val="ListParagraph"/>
        <w:numPr>
          <w:ilvl w:val="2"/>
          <w:numId w:val="29"/>
        </w:numPr>
        <w:tabs>
          <w:tab w:val="left" w:pos="1276"/>
        </w:tabs>
        <w:ind w:left="1276" w:hanging="709"/>
        <w:jc w:val="both"/>
        <w:rPr>
          <w:rFonts w:ascii="Arial" w:hAnsi="Arial" w:cs="Arial"/>
          <w:sz w:val="20"/>
          <w:szCs w:val="20"/>
        </w:rPr>
      </w:pPr>
      <w:bookmarkStart w:id="11" w:name="_Hlk187328630"/>
      <w:r w:rsidRPr="00AF458A">
        <w:rPr>
          <w:rFonts w:ascii="Arial" w:hAnsi="Arial" w:cs="Arial"/>
          <w:sz w:val="20"/>
          <w:szCs w:val="20"/>
        </w:rPr>
        <w:t>Once</w:t>
      </w:r>
      <w:r w:rsidR="00506BD5" w:rsidRPr="00AF458A">
        <w:rPr>
          <w:rFonts w:ascii="Arial" w:hAnsi="Arial" w:cs="Arial"/>
          <w:sz w:val="20"/>
          <w:szCs w:val="20"/>
        </w:rPr>
        <w:t xml:space="preserve"> informed </w:t>
      </w:r>
      <w:r w:rsidR="00C95B1A">
        <w:rPr>
          <w:rFonts w:ascii="Arial" w:hAnsi="Arial" w:cs="Arial"/>
          <w:sz w:val="20"/>
          <w:szCs w:val="20"/>
        </w:rPr>
        <w:t>in writing</w:t>
      </w:r>
      <w:r w:rsidR="00347E59" w:rsidRPr="00AF458A">
        <w:rPr>
          <w:rFonts w:ascii="Arial" w:hAnsi="Arial" w:cs="Arial"/>
          <w:sz w:val="20"/>
          <w:szCs w:val="20"/>
        </w:rPr>
        <w:t xml:space="preserve"> </w:t>
      </w:r>
      <w:r w:rsidR="00506BD5" w:rsidRPr="00AF458A">
        <w:rPr>
          <w:rFonts w:ascii="Arial" w:hAnsi="Arial" w:cs="Arial"/>
          <w:sz w:val="20"/>
          <w:szCs w:val="20"/>
        </w:rPr>
        <w:t xml:space="preserve">of the above, </w:t>
      </w:r>
      <w:r w:rsidRPr="00AF458A">
        <w:rPr>
          <w:rFonts w:ascii="Arial" w:hAnsi="Arial" w:cs="Arial"/>
          <w:sz w:val="20"/>
          <w:szCs w:val="20"/>
        </w:rPr>
        <w:t xml:space="preserve">if </w:t>
      </w:r>
      <w:r w:rsidR="00506BD5" w:rsidRPr="00AF458A">
        <w:rPr>
          <w:rFonts w:ascii="Arial" w:hAnsi="Arial" w:cs="Arial"/>
          <w:sz w:val="20"/>
          <w:szCs w:val="20"/>
        </w:rPr>
        <w:t xml:space="preserve">The Company </w:t>
      </w:r>
      <w:r w:rsidRPr="00AF458A">
        <w:rPr>
          <w:rFonts w:ascii="Arial" w:hAnsi="Arial" w:cs="Arial"/>
          <w:sz w:val="20"/>
          <w:szCs w:val="20"/>
        </w:rPr>
        <w:t xml:space="preserve">agrees </w:t>
      </w:r>
      <w:r w:rsidR="007B0EA8" w:rsidRPr="00AF458A">
        <w:rPr>
          <w:rFonts w:ascii="Arial" w:hAnsi="Arial" w:cs="Arial"/>
          <w:sz w:val="20"/>
          <w:szCs w:val="20"/>
        </w:rPr>
        <w:t xml:space="preserve">(after having further discussed with the TO(s), </w:t>
      </w:r>
      <w:r w:rsidR="00B15162" w:rsidRPr="00AF458A">
        <w:rPr>
          <w:rFonts w:ascii="Arial" w:hAnsi="Arial" w:cs="Arial"/>
          <w:sz w:val="20"/>
          <w:szCs w:val="20"/>
        </w:rPr>
        <w:t>where</w:t>
      </w:r>
      <w:r w:rsidR="007B0EA8" w:rsidRPr="00AF458A">
        <w:rPr>
          <w:rFonts w:ascii="Arial" w:hAnsi="Arial" w:cs="Arial"/>
          <w:sz w:val="20"/>
          <w:szCs w:val="20"/>
        </w:rPr>
        <w:t xml:space="preserve"> required) </w:t>
      </w:r>
      <w:r w:rsidRPr="00AF458A">
        <w:rPr>
          <w:rFonts w:ascii="Arial" w:hAnsi="Arial" w:cs="Arial"/>
          <w:sz w:val="20"/>
          <w:szCs w:val="20"/>
        </w:rPr>
        <w:t>it</w:t>
      </w:r>
      <w:r w:rsidR="00506BD5" w:rsidRPr="00AF458A">
        <w:rPr>
          <w:rFonts w:ascii="Arial" w:hAnsi="Arial" w:cs="Arial"/>
          <w:sz w:val="20"/>
          <w:szCs w:val="20"/>
        </w:rPr>
        <w:t xml:space="preserve"> will </w:t>
      </w:r>
      <w:r w:rsidR="00597F27" w:rsidRPr="00AF458A">
        <w:rPr>
          <w:rFonts w:ascii="Arial" w:hAnsi="Arial" w:cs="Arial"/>
          <w:sz w:val="20"/>
          <w:szCs w:val="20"/>
        </w:rPr>
        <w:t>(</w:t>
      </w:r>
      <w:r w:rsidR="001A010E" w:rsidRPr="00AF458A">
        <w:rPr>
          <w:rFonts w:ascii="Arial" w:hAnsi="Arial" w:cs="Arial"/>
          <w:sz w:val="20"/>
          <w:szCs w:val="20"/>
        </w:rPr>
        <w:t>as soon as reasonably practicable)</w:t>
      </w:r>
      <w:r w:rsidR="00506BD5" w:rsidRPr="00AF458A">
        <w:rPr>
          <w:rFonts w:ascii="Arial" w:hAnsi="Arial" w:cs="Arial"/>
          <w:sz w:val="20"/>
          <w:szCs w:val="20"/>
        </w:rPr>
        <w:t xml:space="preserve"> </w:t>
      </w:r>
      <w:r w:rsidR="000D30D2" w:rsidRPr="00AF458A">
        <w:rPr>
          <w:rFonts w:ascii="Arial" w:hAnsi="Arial" w:cs="Arial"/>
          <w:sz w:val="20"/>
          <w:szCs w:val="20"/>
        </w:rPr>
        <w:t xml:space="preserve">notify </w:t>
      </w:r>
      <w:r w:rsidR="00C95B1A">
        <w:rPr>
          <w:rFonts w:ascii="Arial" w:hAnsi="Arial" w:cs="Arial"/>
          <w:sz w:val="20"/>
          <w:szCs w:val="20"/>
        </w:rPr>
        <w:t>in writing</w:t>
      </w:r>
      <w:r w:rsidR="001A010E" w:rsidRPr="00AF458A">
        <w:rPr>
          <w:rFonts w:ascii="Arial" w:hAnsi="Arial" w:cs="Arial"/>
          <w:sz w:val="20"/>
          <w:szCs w:val="20"/>
        </w:rPr>
        <w:t xml:space="preserve"> </w:t>
      </w:r>
      <w:r w:rsidR="00506BD5" w:rsidRPr="00AF458A">
        <w:rPr>
          <w:rFonts w:ascii="Arial" w:hAnsi="Arial" w:cs="Arial"/>
          <w:sz w:val="20"/>
          <w:szCs w:val="20"/>
        </w:rPr>
        <w:t>(</w:t>
      </w:r>
      <w:r w:rsidR="6AEAC6E8" w:rsidRPr="00AF458A">
        <w:rPr>
          <w:rFonts w:ascii="Arial" w:hAnsi="Arial" w:cs="Arial"/>
          <w:sz w:val="20"/>
          <w:szCs w:val="20"/>
        </w:rPr>
        <w:t xml:space="preserve">and this notification will be treated by the parties as being </w:t>
      </w:r>
      <w:r w:rsidR="00D73B93" w:rsidRPr="00AF458A">
        <w:rPr>
          <w:rFonts w:ascii="Arial" w:hAnsi="Arial" w:cs="Arial"/>
          <w:sz w:val="20"/>
          <w:szCs w:val="20"/>
        </w:rPr>
        <w:t>in accordance with</w:t>
      </w:r>
      <w:r w:rsidR="007B0EA8" w:rsidRPr="00AF458A">
        <w:rPr>
          <w:rFonts w:ascii="Arial" w:hAnsi="Arial" w:cs="Arial"/>
          <w:sz w:val="20"/>
          <w:szCs w:val="20"/>
        </w:rPr>
        <w:t xml:space="preserve"> </w:t>
      </w:r>
      <w:r w:rsidR="00506BD5" w:rsidRPr="00AF458A">
        <w:rPr>
          <w:rFonts w:ascii="Arial" w:hAnsi="Arial" w:cs="Arial"/>
          <w:sz w:val="20"/>
          <w:szCs w:val="20"/>
        </w:rPr>
        <w:t xml:space="preserve">the Agreement) the </w:t>
      </w:r>
      <w:r w:rsidR="00BD0497" w:rsidRPr="00AF458A">
        <w:rPr>
          <w:rFonts w:ascii="Arial" w:hAnsi="Arial" w:cs="Arial"/>
          <w:sz w:val="20"/>
          <w:szCs w:val="20"/>
        </w:rPr>
        <w:t>TO</w:t>
      </w:r>
      <w:r w:rsidR="00506BD5" w:rsidRPr="00AF458A">
        <w:rPr>
          <w:rFonts w:ascii="Arial" w:hAnsi="Arial" w:cs="Arial"/>
          <w:sz w:val="20"/>
          <w:szCs w:val="20"/>
        </w:rPr>
        <w:t xml:space="preserve">(s) to discontinue, postpone or otherwise delay, in full or in part, such Works or other activities under the Agreement(s) pending the outcome of the process described in Paragraph </w:t>
      </w:r>
      <w:r w:rsidR="00FC66FE" w:rsidRPr="00AF458A">
        <w:rPr>
          <w:rFonts w:ascii="Arial" w:hAnsi="Arial" w:cs="Arial"/>
          <w:sz w:val="20"/>
          <w:szCs w:val="20"/>
        </w:rPr>
        <w:t>4.3 below.</w:t>
      </w:r>
      <w:r w:rsidR="00506BD5" w:rsidRPr="00AF458A">
        <w:rPr>
          <w:rFonts w:ascii="Arial" w:hAnsi="Arial" w:cs="Arial"/>
          <w:sz w:val="20"/>
          <w:szCs w:val="20"/>
        </w:rPr>
        <w:t xml:space="preserve"> </w:t>
      </w:r>
      <w:bookmarkEnd w:id="11"/>
    </w:p>
    <w:p w14:paraId="184334F0" w14:textId="77777777" w:rsidR="009727C8" w:rsidRPr="00AF458A" w:rsidRDefault="009727C8" w:rsidP="009727C8">
      <w:pPr>
        <w:pStyle w:val="ListParagraph"/>
        <w:rPr>
          <w:rFonts w:ascii="Arial" w:hAnsi="Arial" w:cs="Arial"/>
          <w:sz w:val="20"/>
          <w:szCs w:val="20"/>
        </w:rPr>
      </w:pPr>
    </w:p>
    <w:p w14:paraId="6590D0B4" w14:textId="6C1140EC" w:rsidR="00A3578A" w:rsidRPr="00AF458A" w:rsidRDefault="009727C8" w:rsidP="00A3578A">
      <w:pPr>
        <w:pStyle w:val="ListParagraph"/>
        <w:numPr>
          <w:ilvl w:val="1"/>
          <w:numId w:val="29"/>
        </w:numPr>
        <w:tabs>
          <w:tab w:val="left" w:pos="567"/>
        </w:tabs>
        <w:ind w:left="426" w:hanging="354"/>
        <w:jc w:val="both"/>
        <w:rPr>
          <w:rFonts w:ascii="Arial" w:hAnsi="Arial" w:cs="Arial"/>
          <w:b/>
          <w:bCs/>
          <w:sz w:val="20"/>
          <w:szCs w:val="20"/>
        </w:rPr>
      </w:pPr>
      <w:r w:rsidRPr="00AF458A">
        <w:rPr>
          <w:rFonts w:ascii="Arial" w:hAnsi="Arial" w:cs="Arial"/>
          <w:b/>
          <w:bCs/>
          <w:sz w:val="20"/>
          <w:szCs w:val="20"/>
        </w:rPr>
        <w:tab/>
      </w:r>
      <w:r w:rsidR="00A3578A" w:rsidRPr="00AF458A">
        <w:rPr>
          <w:rFonts w:ascii="Arial" w:hAnsi="Arial" w:cs="Arial"/>
          <w:b/>
          <w:bCs/>
          <w:sz w:val="20"/>
          <w:szCs w:val="20"/>
        </w:rPr>
        <w:t xml:space="preserve">Gate 1 Project TO Final Sums </w:t>
      </w:r>
      <w:r w:rsidR="003A5E6E" w:rsidRPr="00AF458A">
        <w:rPr>
          <w:rFonts w:ascii="Arial" w:hAnsi="Arial" w:cs="Arial"/>
          <w:b/>
          <w:bCs/>
          <w:sz w:val="20"/>
          <w:szCs w:val="20"/>
        </w:rPr>
        <w:t>exploration process</w:t>
      </w:r>
    </w:p>
    <w:p w14:paraId="7FA37AE7" w14:textId="77777777" w:rsidR="00A3578A" w:rsidRPr="00AF458A" w:rsidRDefault="00A3578A" w:rsidP="00A3578A">
      <w:pPr>
        <w:jc w:val="both"/>
        <w:rPr>
          <w:rFonts w:ascii="Arial" w:hAnsi="Arial" w:cs="Arial"/>
          <w:sz w:val="20"/>
          <w:szCs w:val="20"/>
        </w:rPr>
      </w:pPr>
    </w:p>
    <w:p w14:paraId="3EDE8AE6" w14:textId="45421398" w:rsidR="00A3578A" w:rsidRPr="00AF458A" w:rsidRDefault="00A3578A" w:rsidP="00A3578A">
      <w:pPr>
        <w:pStyle w:val="ListParagraph"/>
        <w:numPr>
          <w:ilvl w:val="2"/>
          <w:numId w:val="29"/>
        </w:numPr>
        <w:ind w:left="1276" w:hanging="709"/>
        <w:jc w:val="both"/>
        <w:rPr>
          <w:rFonts w:ascii="Arial" w:hAnsi="Arial" w:cs="Arial"/>
          <w:sz w:val="20"/>
          <w:szCs w:val="20"/>
        </w:rPr>
      </w:pPr>
      <w:r w:rsidRPr="00AF458A">
        <w:rPr>
          <w:rFonts w:ascii="Arial" w:hAnsi="Arial" w:cs="Arial"/>
          <w:sz w:val="20"/>
          <w:szCs w:val="20"/>
        </w:rPr>
        <w:t xml:space="preserve">Once the EA </w:t>
      </w:r>
      <w:r w:rsidR="00034445" w:rsidRPr="00AF458A">
        <w:rPr>
          <w:rFonts w:ascii="Arial" w:hAnsi="Arial" w:cs="Arial"/>
          <w:sz w:val="20"/>
          <w:szCs w:val="20"/>
        </w:rPr>
        <w:t xml:space="preserve">Gated </w:t>
      </w:r>
      <w:r w:rsidRPr="00AF458A">
        <w:rPr>
          <w:rFonts w:ascii="Arial" w:hAnsi="Arial" w:cs="Arial"/>
          <w:sz w:val="20"/>
          <w:szCs w:val="20"/>
        </w:rPr>
        <w:t xml:space="preserve">Design Process has concluded, and all Agreements associated with Gate 2 </w:t>
      </w:r>
      <w:r w:rsidR="00A574D8" w:rsidRPr="00AF458A">
        <w:rPr>
          <w:rFonts w:ascii="Arial" w:hAnsi="Arial" w:cs="Arial"/>
          <w:sz w:val="20"/>
          <w:szCs w:val="20"/>
        </w:rPr>
        <w:t xml:space="preserve">Agreements </w:t>
      </w:r>
      <w:r w:rsidRPr="00AF458A">
        <w:rPr>
          <w:rFonts w:ascii="Arial" w:hAnsi="Arial" w:cs="Arial"/>
          <w:sz w:val="20"/>
          <w:szCs w:val="20"/>
        </w:rPr>
        <w:t xml:space="preserve">(and Gate 1 Projects with Reservation) have been accepted by The Company or lapsed </w:t>
      </w:r>
      <w:r w:rsidR="00597F27" w:rsidRPr="00AF458A">
        <w:rPr>
          <w:rFonts w:ascii="Arial" w:hAnsi="Arial" w:cs="Arial"/>
          <w:sz w:val="20"/>
          <w:szCs w:val="20"/>
        </w:rPr>
        <w:t>(i.e. it is no longer capable of being accepted)</w:t>
      </w:r>
      <w:r w:rsidRPr="00AF458A">
        <w:rPr>
          <w:rFonts w:ascii="Arial" w:hAnsi="Arial" w:cs="Arial"/>
          <w:sz w:val="20"/>
          <w:szCs w:val="20"/>
        </w:rPr>
        <w:t xml:space="preserve">, a Gate 1 Project TO Final Sums </w:t>
      </w:r>
      <w:r w:rsidR="00541409" w:rsidRPr="00AF458A">
        <w:rPr>
          <w:rFonts w:ascii="Arial" w:hAnsi="Arial" w:cs="Arial"/>
          <w:sz w:val="20"/>
          <w:szCs w:val="20"/>
        </w:rPr>
        <w:t xml:space="preserve">exploration process </w:t>
      </w:r>
      <w:r w:rsidR="00AF4F13" w:rsidRPr="00AF458A">
        <w:rPr>
          <w:rFonts w:ascii="Arial" w:hAnsi="Arial" w:cs="Arial"/>
          <w:sz w:val="20"/>
          <w:szCs w:val="20"/>
        </w:rPr>
        <w:t xml:space="preserve">(the </w:t>
      </w:r>
      <w:r w:rsidR="00C65AFB" w:rsidRPr="00AF458A">
        <w:rPr>
          <w:rFonts w:ascii="Arial" w:hAnsi="Arial" w:cs="Arial"/>
          <w:sz w:val="20"/>
          <w:szCs w:val="20"/>
        </w:rPr>
        <w:t xml:space="preserve">process undertaken in </w:t>
      </w:r>
      <w:r w:rsidR="000D57C5" w:rsidRPr="00AF458A">
        <w:rPr>
          <w:rFonts w:ascii="Arial" w:hAnsi="Arial" w:cs="Arial"/>
          <w:sz w:val="20"/>
          <w:szCs w:val="20"/>
        </w:rPr>
        <w:t>accordance with paragraph 4.3.3</w:t>
      </w:r>
      <w:r w:rsidR="001015F8" w:rsidRPr="00AF458A">
        <w:rPr>
          <w:rFonts w:ascii="Arial" w:hAnsi="Arial" w:cs="Arial"/>
          <w:sz w:val="20"/>
          <w:szCs w:val="20"/>
        </w:rPr>
        <w:t>)</w:t>
      </w:r>
      <w:r w:rsidRPr="00AF458A">
        <w:rPr>
          <w:rFonts w:ascii="Arial" w:hAnsi="Arial" w:cs="Arial"/>
          <w:sz w:val="20"/>
          <w:szCs w:val="20"/>
        </w:rPr>
        <w:t xml:space="preserve"> will be undertaken by the </w:t>
      </w:r>
      <w:r w:rsidR="00BD0497" w:rsidRPr="00AF458A">
        <w:rPr>
          <w:rFonts w:ascii="Arial" w:hAnsi="Arial" w:cs="Arial"/>
          <w:sz w:val="20"/>
          <w:szCs w:val="20"/>
        </w:rPr>
        <w:t>TO</w:t>
      </w:r>
      <w:r w:rsidRPr="00AF458A">
        <w:rPr>
          <w:rFonts w:ascii="Arial" w:hAnsi="Arial" w:cs="Arial"/>
          <w:sz w:val="20"/>
          <w:szCs w:val="20"/>
        </w:rPr>
        <w:t xml:space="preserve">s. The Company will provide reasonable support to the </w:t>
      </w:r>
      <w:r w:rsidR="00BD0497" w:rsidRPr="00AF458A">
        <w:rPr>
          <w:rFonts w:ascii="Arial" w:hAnsi="Arial" w:cs="Arial"/>
          <w:sz w:val="20"/>
          <w:szCs w:val="20"/>
        </w:rPr>
        <w:t>TO</w:t>
      </w:r>
      <w:r w:rsidRPr="00AF458A">
        <w:rPr>
          <w:rFonts w:ascii="Arial" w:hAnsi="Arial" w:cs="Arial"/>
          <w:sz w:val="20"/>
          <w:szCs w:val="20"/>
        </w:rPr>
        <w:t>s in their undertaking of such a process.</w:t>
      </w:r>
    </w:p>
    <w:p w14:paraId="1CEC5E06" w14:textId="77777777" w:rsidR="00A3578A" w:rsidRPr="00AF458A" w:rsidRDefault="00A3578A" w:rsidP="00A3578A">
      <w:pPr>
        <w:pStyle w:val="ListParagraph"/>
        <w:ind w:left="1276"/>
        <w:jc w:val="both"/>
        <w:rPr>
          <w:rFonts w:ascii="Arial" w:hAnsi="Arial" w:cs="Arial"/>
          <w:sz w:val="20"/>
          <w:szCs w:val="20"/>
        </w:rPr>
      </w:pPr>
    </w:p>
    <w:p w14:paraId="19BE0392" w14:textId="59F6839B" w:rsidR="00A3578A" w:rsidRPr="00A3578A" w:rsidRDefault="00A3578A" w:rsidP="00A3578A">
      <w:pPr>
        <w:pStyle w:val="ListParagraph"/>
        <w:numPr>
          <w:ilvl w:val="2"/>
          <w:numId w:val="29"/>
        </w:numPr>
        <w:ind w:left="1276" w:hanging="709"/>
        <w:jc w:val="both"/>
        <w:rPr>
          <w:rFonts w:ascii="Arial" w:hAnsi="Arial" w:cs="Arial"/>
          <w:sz w:val="20"/>
          <w:szCs w:val="20"/>
        </w:rPr>
      </w:pPr>
      <w:r w:rsidRPr="00AF458A">
        <w:rPr>
          <w:rFonts w:ascii="Arial" w:hAnsi="Arial" w:cs="Arial"/>
          <w:sz w:val="20"/>
          <w:szCs w:val="20"/>
        </w:rPr>
        <w:t>Preparatory work for the Gate 1 Project TO Final Sums Exploration Process should</w:t>
      </w:r>
      <w:r w:rsidR="006C4437" w:rsidRPr="00AF458A">
        <w:rPr>
          <w:rFonts w:ascii="Arial" w:hAnsi="Arial" w:cs="Arial"/>
          <w:sz w:val="20"/>
          <w:szCs w:val="20"/>
        </w:rPr>
        <w:t>,</w:t>
      </w:r>
      <w:r w:rsidRPr="00AF458A">
        <w:rPr>
          <w:rFonts w:ascii="Arial" w:hAnsi="Arial" w:cs="Arial"/>
          <w:sz w:val="20"/>
          <w:szCs w:val="20"/>
        </w:rPr>
        <w:t xml:space="preserve"> however</w:t>
      </w:r>
      <w:r w:rsidR="006C4437" w:rsidRPr="00AF458A">
        <w:rPr>
          <w:rFonts w:ascii="Arial" w:hAnsi="Arial" w:cs="Arial"/>
          <w:sz w:val="20"/>
          <w:szCs w:val="20"/>
        </w:rPr>
        <w:t>,</w:t>
      </w:r>
      <w:r w:rsidRPr="00AF458A">
        <w:rPr>
          <w:rFonts w:ascii="Arial" w:hAnsi="Arial" w:cs="Arial"/>
          <w:sz w:val="20"/>
          <w:szCs w:val="20"/>
        </w:rPr>
        <w:t xml:space="preserve"> commence as soon as reasonably practicable (and only as far as reasonably practicable) after </w:t>
      </w:r>
      <w:r w:rsidRPr="00A3578A">
        <w:rPr>
          <w:rFonts w:ascii="Arial" w:hAnsi="Arial" w:cs="Arial"/>
          <w:sz w:val="20"/>
          <w:szCs w:val="20"/>
        </w:rPr>
        <w:t xml:space="preserve">The Company </w:t>
      </w:r>
      <w:r w:rsidR="00573F72">
        <w:rPr>
          <w:rFonts w:ascii="Arial" w:hAnsi="Arial" w:cs="Arial"/>
          <w:sz w:val="20"/>
          <w:szCs w:val="20"/>
        </w:rPr>
        <w:t>first</w:t>
      </w:r>
      <w:r w:rsidRPr="00A3578A">
        <w:rPr>
          <w:rFonts w:ascii="Arial" w:hAnsi="Arial" w:cs="Arial"/>
          <w:sz w:val="20"/>
          <w:szCs w:val="20"/>
        </w:rPr>
        <w:t xml:space="preserve"> inform</w:t>
      </w:r>
      <w:r w:rsidR="00573F72">
        <w:rPr>
          <w:rFonts w:ascii="Arial" w:hAnsi="Arial" w:cs="Arial"/>
          <w:sz w:val="20"/>
          <w:szCs w:val="20"/>
        </w:rPr>
        <w:t>s</w:t>
      </w:r>
      <w:r w:rsidRPr="00A3578A">
        <w:rPr>
          <w:rFonts w:ascii="Arial" w:hAnsi="Arial" w:cs="Arial"/>
          <w:sz w:val="20"/>
          <w:szCs w:val="20"/>
        </w:rPr>
        <w:t xml:space="preserve"> the </w:t>
      </w:r>
      <w:r w:rsidR="00573F72">
        <w:rPr>
          <w:rFonts w:ascii="Arial" w:hAnsi="Arial" w:cs="Arial"/>
          <w:sz w:val="20"/>
          <w:szCs w:val="20"/>
        </w:rPr>
        <w:t>relevant</w:t>
      </w:r>
      <w:r w:rsidRPr="00A3578A">
        <w:rPr>
          <w:rFonts w:ascii="Arial" w:hAnsi="Arial" w:cs="Arial"/>
          <w:sz w:val="20"/>
          <w:szCs w:val="20"/>
        </w:rPr>
        <w:t xml:space="preserve"> TO</w:t>
      </w:r>
      <w:r w:rsidR="00573F72">
        <w:rPr>
          <w:rFonts w:ascii="Arial" w:hAnsi="Arial" w:cs="Arial"/>
          <w:sz w:val="20"/>
          <w:szCs w:val="20"/>
        </w:rPr>
        <w:t xml:space="preserve"> of a</w:t>
      </w:r>
      <w:r w:rsidR="008F4620">
        <w:rPr>
          <w:rFonts w:ascii="Arial" w:hAnsi="Arial" w:cs="Arial"/>
          <w:sz w:val="20"/>
          <w:szCs w:val="20"/>
        </w:rPr>
        <w:t xml:space="preserve"> confirmed Gate 1 Existing Agreement</w:t>
      </w:r>
      <w:r w:rsidRPr="00A3578A">
        <w:rPr>
          <w:rFonts w:ascii="Arial" w:hAnsi="Arial" w:cs="Arial"/>
          <w:sz w:val="20"/>
          <w:szCs w:val="20"/>
        </w:rPr>
        <w:t xml:space="preserve"> under Paragraph 4.1.2 above.</w:t>
      </w:r>
      <w:r w:rsidRPr="00A3578A">
        <w:rPr>
          <w:sz w:val="24"/>
          <w:szCs w:val="24"/>
          <w:lang w:eastAsia="en-GB"/>
        </w:rPr>
        <w:t xml:space="preserve"> </w:t>
      </w:r>
    </w:p>
    <w:p w14:paraId="0B2DB45C" w14:textId="77777777" w:rsidR="004C4F3A" w:rsidRPr="004C4F3A" w:rsidRDefault="004C4F3A" w:rsidP="004C4F3A">
      <w:pPr>
        <w:jc w:val="both"/>
        <w:rPr>
          <w:rFonts w:ascii="Arial" w:hAnsi="Arial" w:cs="Arial"/>
          <w:sz w:val="20"/>
          <w:szCs w:val="20"/>
        </w:rPr>
      </w:pPr>
    </w:p>
    <w:p w14:paraId="7A078174" w14:textId="6D5E847B" w:rsidR="009B6542" w:rsidRDefault="009B6542" w:rsidP="009B6542">
      <w:pPr>
        <w:pStyle w:val="ListParagraph"/>
        <w:numPr>
          <w:ilvl w:val="2"/>
          <w:numId w:val="29"/>
        </w:numPr>
        <w:ind w:left="1276"/>
        <w:jc w:val="both"/>
        <w:rPr>
          <w:rFonts w:ascii="Arial" w:hAnsi="Arial" w:cs="Arial"/>
          <w:sz w:val="20"/>
          <w:szCs w:val="20"/>
        </w:rPr>
      </w:pPr>
      <w:bookmarkStart w:id="12" w:name="_Hlk187328739"/>
      <w:r w:rsidRPr="34B5454B">
        <w:rPr>
          <w:rFonts w:ascii="Arial" w:hAnsi="Arial" w:cs="Arial"/>
          <w:sz w:val="20"/>
          <w:szCs w:val="20"/>
        </w:rPr>
        <w:t>The</w:t>
      </w:r>
      <w:bookmarkEnd w:id="12"/>
      <w:r w:rsidRPr="34B5454B">
        <w:rPr>
          <w:rFonts w:ascii="Arial" w:hAnsi="Arial" w:cs="Arial"/>
          <w:sz w:val="20"/>
          <w:szCs w:val="20"/>
        </w:rPr>
        <w:t xml:space="preserve"> Gate 1 Project TO Final Sums Exploration Process will explore, at a minimum, which </w:t>
      </w:r>
      <w:r w:rsidR="004124EF">
        <w:rPr>
          <w:rFonts w:ascii="Arial" w:hAnsi="Arial" w:cs="Arial"/>
          <w:sz w:val="20"/>
          <w:szCs w:val="20"/>
        </w:rPr>
        <w:t>Works</w:t>
      </w:r>
      <w:r w:rsidRPr="34B5454B">
        <w:rPr>
          <w:rFonts w:ascii="Arial" w:hAnsi="Arial" w:cs="Arial"/>
          <w:sz w:val="20"/>
          <w:szCs w:val="20"/>
        </w:rPr>
        <w:t xml:space="preserve"> for Gate 1 Projects (without Reservation) have been reused for Gate 2 Projects and/or Gate 1 Projects with Reservation and/or for wider network planning reasons, and where not, the extent to which some or all of those </w:t>
      </w:r>
      <w:r w:rsidR="70B45A4A" w:rsidRPr="615C5885">
        <w:rPr>
          <w:rFonts w:ascii="Arial" w:hAnsi="Arial" w:cs="Arial"/>
          <w:sz w:val="20"/>
          <w:szCs w:val="20"/>
        </w:rPr>
        <w:t>transmission construction w</w:t>
      </w:r>
      <w:r w:rsidR="004124EF">
        <w:rPr>
          <w:rFonts w:ascii="Arial" w:hAnsi="Arial" w:cs="Arial"/>
          <w:sz w:val="20"/>
          <w:szCs w:val="20"/>
        </w:rPr>
        <w:t>orks</w:t>
      </w:r>
      <w:r w:rsidRPr="34B5454B">
        <w:rPr>
          <w:rFonts w:ascii="Arial" w:hAnsi="Arial" w:cs="Arial"/>
          <w:sz w:val="20"/>
          <w:szCs w:val="20"/>
        </w:rPr>
        <w:t xml:space="preserve"> could then reasonably be considered to be anticipatory investment for future Gate 2 Projects and/or for future Gate 1  Projects with Reservation and/or for other network planning reasons. When undertaking the Gate 1 Project TO Final Sums Exploration Process the TOs should remain mindful of the contractual TO Final Sums process, rights and obligations under the Agreements, as well as any broader rights and obligations.</w:t>
      </w:r>
    </w:p>
    <w:p w14:paraId="474E65B2" w14:textId="77777777" w:rsidR="00BF53E1" w:rsidRPr="00BF53E1" w:rsidRDefault="00BF53E1" w:rsidP="00BF53E1">
      <w:pPr>
        <w:pStyle w:val="ListParagraph"/>
        <w:rPr>
          <w:rFonts w:ascii="Arial" w:hAnsi="Arial" w:cs="Arial"/>
          <w:sz w:val="20"/>
          <w:szCs w:val="20"/>
        </w:rPr>
      </w:pPr>
    </w:p>
    <w:p w14:paraId="13335719" w14:textId="22E0CB2E" w:rsidR="00E172BB" w:rsidRPr="005B29BB" w:rsidRDefault="00E172BB" w:rsidP="00E172BB">
      <w:pPr>
        <w:pStyle w:val="ListParagraph"/>
        <w:numPr>
          <w:ilvl w:val="1"/>
          <w:numId w:val="18"/>
        </w:numPr>
        <w:tabs>
          <w:tab w:val="left" w:pos="709"/>
        </w:tabs>
        <w:ind w:left="567" w:hanging="425"/>
        <w:jc w:val="both"/>
        <w:rPr>
          <w:rFonts w:ascii="Arial" w:hAnsi="Arial" w:cs="Arial"/>
          <w:b/>
          <w:bCs/>
          <w:sz w:val="20"/>
          <w:szCs w:val="20"/>
        </w:rPr>
      </w:pPr>
      <w:r w:rsidRPr="005B29BB">
        <w:rPr>
          <w:rFonts w:ascii="Arial" w:hAnsi="Arial" w:cs="Arial"/>
          <w:b/>
          <w:bCs/>
          <w:sz w:val="20"/>
          <w:szCs w:val="20"/>
        </w:rPr>
        <w:t>The Company Agreement Termination and TO Final Sums Process</w:t>
      </w:r>
    </w:p>
    <w:p w14:paraId="36E63806" w14:textId="77777777" w:rsidR="00BF53E1" w:rsidRDefault="00BF53E1" w:rsidP="00BF53E1">
      <w:pPr>
        <w:jc w:val="both"/>
        <w:rPr>
          <w:rFonts w:ascii="Arial" w:hAnsi="Arial" w:cs="Arial"/>
          <w:sz w:val="20"/>
          <w:szCs w:val="20"/>
        </w:rPr>
      </w:pPr>
    </w:p>
    <w:p w14:paraId="0B2A0A48" w14:textId="36709F1E" w:rsidR="00BF53E1" w:rsidRDefault="00E70C9A" w:rsidP="00BF53E1">
      <w:pPr>
        <w:pStyle w:val="ListParagraph"/>
        <w:numPr>
          <w:ilvl w:val="2"/>
          <w:numId w:val="18"/>
        </w:numPr>
        <w:ind w:left="1276" w:hanging="709"/>
        <w:jc w:val="both"/>
        <w:rPr>
          <w:rFonts w:ascii="Arial" w:hAnsi="Arial" w:cs="Arial"/>
          <w:sz w:val="20"/>
          <w:szCs w:val="20"/>
        </w:rPr>
      </w:pPr>
      <w:r w:rsidRPr="00BF53E1">
        <w:rPr>
          <w:rFonts w:ascii="Arial" w:hAnsi="Arial" w:cs="Arial"/>
          <w:sz w:val="20"/>
          <w:szCs w:val="20"/>
        </w:rPr>
        <w:t xml:space="preserve">Once the Gate 1 Project TO Final Sums Exploration Process has concluded The Company shall terminate (under </w:t>
      </w:r>
      <w:r w:rsidR="003858D1">
        <w:rPr>
          <w:rFonts w:ascii="Arial" w:hAnsi="Arial" w:cs="Arial"/>
          <w:sz w:val="20"/>
          <w:szCs w:val="20"/>
        </w:rPr>
        <w:t>relevant Clause(s)</w:t>
      </w:r>
      <w:r w:rsidRPr="00BF53E1">
        <w:rPr>
          <w:rFonts w:ascii="Arial" w:hAnsi="Arial" w:cs="Arial"/>
          <w:sz w:val="20"/>
          <w:szCs w:val="20"/>
        </w:rPr>
        <w:t xml:space="preserve"> of the Agreements) any necessary Agreements associated with</w:t>
      </w:r>
      <w:r w:rsidR="005B29BB">
        <w:rPr>
          <w:rFonts w:ascii="Arial" w:hAnsi="Arial" w:cs="Arial"/>
          <w:sz w:val="20"/>
          <w:szCs w:val="20"/>
        </w:rPr>
        <w:t xml:space="preserve"> the</w:t>
      </w:r>
      <w:r w:rsidRPr="00BF53E1">
        <w:rPr>
          <w:rFonts w:ascii="Arial" w:hAnsi="Arial" w:cs="Arial"/>
          <w:sz w:val="20"/>
          <w:szCs w:val="20"/>
        </w:rPr>
        <w:t xml:space="preserve"> Gate 1 Projects (without Reservation) </w:t>
      </w:r>
      <w:r w:rsidR="003858D1">
        <w:rPr>
          <w:rFonts w:ascii="Arial" w:hAnsi="Arial" w:cs="Arial"/>
          <w:sz w:val="20"/>
          <w:szCs w:val="20"/>
        </w:rPr>
        <w:t>as soon as reasonably practicable</w:t>
      </w:r>
      <w:r w:rsidRPr="00BF53E1">
        <w:rPr>
          <w:rFonts w:ascii="Arial" w:hAnsi="Arial" w:cs="Arial"/>
          <w:sz w:val="20"/>
          <w:szCs w:val="20"/>
        </w:rPr>
        <w:t xml:space="preserve">, and the TO Final Sums process, under those Agreements, shall </w:t>
      </w:r>
      <w:r w:rsidR="00C21C6D" w:rsidRPr="00BF53E1">
        <w:rPr>
          <w:rFonts w:ascii="Arial" w:hAnsi="Arial" w:cs="Arial"/>
          <w:sz w:val="20"/>
          <w:szCs w:val="20"/>
        </w:rPr>
        <w:t>commence</w:t>
      </w:r>
      <w:r w:rsidRPr="00BF53E1">
        <w:rPr>
          <w:rFonts w:ascii="Arial" w:hAnsi="Arial" w:cs="Arial"/>
          <w:sz w:val="20"/>
          <w:szCs w:val="20"/>
        </w:rPr>
        <w:t>.</w:t>
      </w:r>
    </w:p>
    <w:p w14:paraId="5F7ECB35" w14:textId="77777777" w:rsidR="00BF53E1" w:rsidRDefault="00BF53E1" w:rsidP="00BF53E1">
      <w:pPr>
        <w:pStyle w:val="ListParagraph"/>
        <w:ind w:left="864"/>
        <w:jc w:val="both"/>
        <w:rPr>
          <w:rFonts w:ascii="Arial" w:hAnsi="Arial" w:cs="Arial"/>
          <w:sz w:val="20"/>
          <w:szCs w:val="20"/>
        </w:rPr>
      </w:pPr>
    </w:p>
    <w:p w14:paraId="10B8A3B9" w14:textId="71D5E160" w:rsidR="00E70C9A" w:rsidRPr="00BF53E1" w:rsidRDefault="00E70C9A" w:rsidP="00BF53E1">
      <w:pPr>
        <w:pStyle w:val="ListParagraph"/>
        <w:numPr>
          <w:ilvl w:val="2"/>
          <w:numId w:val="18"/>
        </w:numPr>
        <w:ind w:left="1276" w:hanging="709"/>
        <w:jc w:val="both"/>
        <w:rPr>
          <w:rFonts w:ascii="Arial" w:hAnsi="Arial" w:cs="Arial"/>
          <w:sz w:val="20"/>
          <w:szCs w:val="20"/>
        </w:rPr>
      </w:pPr>
      <w:r w:rsidRPr="00BF53E1">
        <w:rPr>
          <w:rFonts w:ascii="Arial" w:hAnsi="Arial" w:cs="Arial"/>
          <w:sz w:val="20"/>
          <w:szCs w:val="20"/>
        </w:rPr>
        <w:t xml:space="preserve">Notwithstanding </w:t>
      </w:r>
      <w:r w:rsidR="0097252D" w:rsidRPr="0097252D">
        <w:rPr>
          <w:rFonts w:ascii="Arial" w:hAnsi="Arial" w:cs="Arial"/>
          <w:sz w:val="20"/>
          <w:szCs w:val="20"/>
        </w:rPr>
        <w:t xml:space="preserve">the TO Final Sums process set out within the Agreements, upon Termination, rather than the </w:t>
      </w:r>
      <w:r w:rsidR="00A76678">
        <w:rPr>
          <w:rFonts w:ascii="Arial" w:hAnsi="Arial" w:cs="Arial"/>
          <w:sz w:val="20"/>
          <w:szCs w:val="20"/>
        </w:rPr>
        <w:t>TOs</w:t>
      </w:r>
      <w:r w:rsidR="0097252D" w:rsidRPr="0097252D">
        <w:rPr>
          <w:rFonts w:ascii="Arial" w:hAnsi="Arial" w:cs="Arial"/>
          <w:sz w:val="20"/>
          <w:szCs w:val="20"/>
        </w:rPr>
        <w:t xml:space="preserve"> invoicing The Company for TO Final Sums in accordance with </w:t>
      </w:r>
      <w:r w:rsidR="6EB3990D" w:rsidRPr="18C7A688">
        <w:rPr>
          <w:rFonts w:ascii="Arial" w:hAnsi="Arial" w:cs="Arial"/>
          <w:sz w:val="20"/>
          <w:szCs w:val="20"/>
        </w:rPr>
        <w:t>the Clauses for such within</w:t>
      </w:r>
      <w:r w:rsidR="0097252D" w:rsidRPr="0097252D">
        <w:rPr>
          <w:rFonts w:ascii="Arial" w:hAnsi="Arial" w:cs="Arial"/>
          <w:sz w:val="20"/>
          <w:szCs w:val="20"/>
        </w:rPr>
        <w:t xml:space="preserve"> the Agreements, each </w:t>
      </w:r>
      <w:r w:rsidR="00A76678">
        <w:rPr>
          <w:rFonts w:ascii="Arial" w:hAnsi="Arial" w:cs="Arial"/>
          <w:sz w:val="20"/>
          <w:szCs w:val="20"/>
        </w:rPr>
        <w:t>TO</w:t>
      </w:r>
      <w:r w:rsidR="0097252D" w:rsidRPr="0097252D">
        <w:rPr>
          <w:rFonts w:ascii="Arial" w:hAnsi="Arial" w:cs="Arial"/>
          <w:sz w:val="20"/>
          <w:szCs w:val="20"/>
        </w:rPr>
        <w:t xml:space="preserve"> will first invoice The Company based on their estimate of TO Final Sums, </w:t>
      </w:r>
      <w:r w:rsidR="008C52C7">
        <w:rPr>
          <w:rFonts w:ascii="Arial" w:hAnsi="Arial" w:cs="Arial"/>
          <w:sz w:val="20"/>
          <w:szCs w:val="20"/>
        </w:rPr>
        <w:t xml:space="preserve">it </w:t>
      </w:r>
      <w:r w:rsidR="0097252D" w:rsidRPr="0097252D">
        <w:rPr>
          <w:rFonts w:ascii="Arial" w:hAnsi="Arial" w:cs="Arial"/>
          <w:sz w:val="20"/>
          <w:szCs w:val="20"/>
        </w:rPr>
        <w:t>having</w:t>
      </w:r>
      <w:r w:rsidR="00DC7C50">
        <w:rPr>
          <w:rFonts w:ascii="Arial" w:hAnsi="Arial" w:cs="Arial"/>
          <w:sz w:val="20"/>
          <w:szCs w:val="20"/>
        </w:rPr>
        <w:t xml:space="preserve"> been </w:t>
      </w:r>
      <w:r w:rsidR="00DC7C50" w:rsidRPr="0097252D">
        <w:rPr>
          <w:rFonts w:ascii="Arial" w:hAnsi="Arial" w:cs="Arial"/>
          <w:sz w:val="20"/>
          <w:szCs w:val="20"/>
        </w:rPr>
        <w:t>revised</w:t>
      </w:r>
      <w:r w:rsidR="0097252D" w:rsidRPr="0097252D">
        <w:rPr>
          <w:rFonts w:ascii="Arial" w:hAnsi="Arial" w:cs="Arial"/>
          <w:sz w:val="20"/>
          <w:szCs w:val="20"/>
        </w:rPr>
        <w:t xml:space="preserve"> tak</w:t>
      </w:r>
      <w:r w:rsidR="00DC7C50">
        <w:rPr>
          <w:rFonts w:ascii="Arial" w:hAnsi="Arial" w:cs="Arial"/>
          <w:sz w:val="20"/>
          <w:szCs w:val="20"/>
        </w:rPr>
        <w:t>ing</w:t>
      </w:r>
      <w:r w:rsidR="0097252D" w:rsidRPr="0097252D">
        <w:rPr>
          <w:rFonts w:ascii="Arial" w:hAnsi="Arial" w:cs="Arial"/>
          <w:sz w:val="20"/>
          <w:szCs w:val="20"/>
        </w:rPr>
        <w:t xml:space="preserve"> into account the outcome of the Gate 1 Project TO Final Sums Exploration Process in calculating that revised estimate. </w:t>
      </w:r>
      <w:r w:rsidR="4B2F984A" w:rsidRPr="18C7A688">
        <w:rPr>
          <w:rFonts w:ascii="Arial" w:hAnsi="Arial" w:cs="Arial"/>
          <w:sz w:val="20"/>
          <w:szCs w:val="20"/>
        </w:rPr>
        <w:t xml:space="preserve">It is acknowledged and agreed that the other Clauses relating to Final Sums </w:t>
      </w:r>
      <w:r w:rsidR="0097252D" w:rsidRPr="0097252D">
        <w:rPr>
          <w:rFonts w:ascii="Arial" w:hAnsi="Arial" w:cs="Arial"/>
          <w:sz w:val="20"/>
          <w:szCs w:val="20"/>
        </w:rPr>
        <w:t>continue to apply as per the Agreements, but with those clauses being read noting that the first invoice and payment relate</w:t>
      </w:r>
      <w:r w:rsidR="006C4437">
        <w:rPr>
          <w:rFonts w:ascii="Arial" w:hAnsi="Arial" w:cs="Arial"/>
          <w:sz w:val="20"/>
          <w:szCs w:val="20"/>
        </w:rPr>
        <w:t>s</w:t>
      </w:r>
      <w:r w:rsidR="0097252D" w:rsidRPr="0097252D">
        <w:rPr>
          <w:rFonts w:ascii="Arial" w:hAnsi="Arial" w:cs="Arial"/>
          <w:sz w:val="20"/>
          <w:szCs w:val="20"/>
        </w:rPr>
        <w:t xml:space="preserve"> to the revised estimate of TO Final Sums, rather than there having first been an invoice and payment related to an initial estimate under of the Agreements</w:t>
      </w:r>
      <w:r w:rsidRPr="00BF53E1">
        <w:rPr>
          <w:rFonts w:ascii="Arial" w:hAnsi="Arial" w:cs="Arial"/>
          <w:sz w:val="20"/>
          <w:szCs w:val="20"/>
        </w:rPr>
        <w:t>.</w:t>
      </w:r>
    </w:p>
    <w:p w14:paraId="5606DACE" w14:textId="77777777" w:rsidR="00002EFB" w:rsidRDefault="00002EFB">
      <w:pPr>
        <w:rPr>
          <w:rFonts w:ascii="Arial" w:eastAsia="Arial" w:hAnsi="Arial"/>
          <w:b/>
          <w:i/>
          <w:color w:val="000000"/>
          <w:sz w:val="28"/>
        </w:rPr>
      </w:pPr>
    </w:p>
    <w:p w14:paraId="5AC59B13" w14:textId="38EBAE17" w:rsidR="00463737" w:rsidRDefault="00463737" w:rsidP="003152EA">
      <w:pPr>
        <w:spacing w:line="317" w:lineRule="exact"/>
        <w:jc w:val="both"/>
        <w:textAlignment w:val="baseline"/>
        <w:rPr>
          <w:rFonts w:ascii="Arial" w:eastAsia="Arial" w:hAnsi="Arial"/>
          <w:b/>
          <w:i/>
          <w:color w:val="000000"/>
          <w:sz w:val="28"/>
        </w:rPr>
      </w:pPr>
      <w:r>
        <w:rPr>
          <w:rFonts w:ascii="Arial" w:eastAsia="Arial" w:hAnsi="Arial"/>
          <w:b/>
          <w:i/>
          <w:color w:val="000000"/>
          <w:sz w:val="28"/>
        </w:rPr>
        <w:t>Appendix A: Abbreviations &amp; Definitions</w:t>
      </w:r>
    </w:p>
    <w:p w14:paraId="08726757" w14:textId="77777777" w:rsidR="00BC0B0A" w:rsidRDefault="00BC0B0A" w:rsidP="003152EA">
      <w:pPr>
        <w:spacing w:line="274" w:lineRule="exact"/>
        <w:jc w:val="both"/>
        <w:textAlignment w:val="baseline"/>
        <w:rPr>
          <w:rFonts w:ascii="Arial" w:eastAsia="Arial" w:hAnsi="Arial"/>
          <w:b/>
          <w:i/>
          <w:color w:val="000000"/>
          <w:sz w:val="24"/>
        </w:rPr>
      </w:pPr>
    </w:p>
    <w:p w14:paraId="69DB1FB6" w14:textId="0F74A1DD" w:rsidR="00463737" w:rsidRDefault="00463737" w:rsidP="003152EA">
      <w:pPr>
        <w:spacing w:line="274" w:lineRule="exact"/>
        <w:jc w:val="both"/>
        <w:textAlignment w:val="baseline"/>
        <w:rPr>
          <w:rFonts w:ascii="Arial" w:eastAsia="Arial" w:hAnsi="Arial"/>
          <w:b/>
          <w:i/>
          <w:color w:val="000000"/>
          <w:sz w:val="24"/>
        </w:rPr>
      </w:pPr>
      <w:r>
        <w:rPr>
          <w:rFonts w:ascii="Arial" w:eastAsia="Arial" w:hAnsi="Arial"/>
          <w:b/>
          <w:i/>
          <w:color w:val="000000"/>
          <w:sz w:val="24"/>
        </w:rPr>
        <w:t>Abbreviations</w:t>
      </w:r>
    </w:p>
    <w:p w14:paraId="251B6C86" w14:textId="77777777" w:rsidR="00A942D4" w:rsidRDefault="00A942D4" w:rsidP="0CD82BC2">
      <w:pPr>
        <w:tabs>
          <w:tab w:val="left" w:pos="1656"/>
        </w:tabs>
        <w:spacing w:before="121" w:line="232" w:lineRule="exact"/>
        <w:jc w:val="both"/>
        <w:textAlignment w:val="baseline"/>
        <w:rPr>
          <w:rFonts w:ascii="Arial" w:eastAsia="Arial" w:hAnsi="Arial"/>
          <w:color w:val="000000"/>
          <w:spacing w:val="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312"/>
        <w:gridCol w:w="1230"/>
        <w:gridCol w:w="3649"/>
      </w:tblGrid>
      <w:tr w:rsidR="00E64F8E" w14:paraId="638BE6AD" w14:textId="77777777" w:rsidTr="001E5B6C">
        <w:tc>
          <w:tcPr>
            <w:tcW w:w="1554" w:type="dxa"/>
          </w:tcPr>
          <w:p w14:paraId="020AA6E8" w14:textId="7E85DFA4"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CD82BC2">
              <w:rPr>
                <w:rFonts w:ascii="Arial" w:eastAsia="Arial" w:hAnsi="Arial"/>
                <w:color w:val="000000"/>
                <w:spacing w:val="1"/>
                <w:sz w:val="20"/>
                <w:szCs w:val="20"/>
              </w:rPr>
              <w:t>Affected TO</w:t>
            </w:r>
          </w:p>
        </w:tc>
        <w:tc>
          <w:tcPr>
            <w:tcW w:w="3312" w:type="dxa"/>
          </w:tcPr>
          <w:p w14:paraId="6DB1D3D7" w14:textId="6BB5FDE8"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CD82BC2">
              <w:rPr>
                <w:rFonts w:ascii="Arial" w:eastAsia="Arial" w:hAnsi="Arial"/>
                <w:color w:val="000000"/>
                <w:spacing w:val="1"/>
                <w:sz w:val="20"/>
                <w:szCs w:val="20"/>
              </w:rPr>
              <w:t>Affected Transmission Owner</w:t>
            </w:r>
          </w:p>
        </w:tc>
        <w:tc>
          <w:tcPr>
            <w:tcW w:w="1230" w:type="dxa"/>
          </w:tcPr>
          <w:p w14:paraId="5A18DCD6" w14:textId="13819FCC"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4BE325CB">
              <w:rPr>
                <w:rFonts w:ascii="Arial" w:eastAsia="Arial" w:hAnsi="Arial"/>
                <w:color w:val="000000" w:themeColor="text1"/>
                <w:sz w:val="20"/>
                <w:szCs w:val="20"/>
              </w:rPr>
              <w:t>NGET</w:t>
            </w:r>
          </w:p>
        </w:tc>
        <w:tc>
          <w:tcPr>
            <w:tcW w:w="3649" w:type="dxa"/>
          </w:tcPr>
          <w:p w14:paraId="06DCE6B8" w14:textId="6EDC1313"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4BE325CB">
              <w:rPr>
                <w:rFonts w:ascii="Arial" w:eastAsia="Arial" w:hAnsi="Arial"/>
                <w:color w:val="000000" w:themeColor="text1"/>
                <w:sz w:val="20"/>
                <w:szCs w:val="20"/>
              </w:rPr>
              <w:t>National Grid Electricity Transmission</w:t>
            </w:r>
          </w:p>
        </w:tc>
      </w:tr>
      <w:tr w:rsidR="00E64F8E" w14:paraId="2155C500" w14:textId="77777777" w:rsidTr="001E5B6C">
        <w:tc>
          <w:tcPr>
            <w:tcW w:w="1554" w:type="dxa"/>
          </w:tcPr>
          <w:p w14:paraId="091D5FC8" w14:textId="48005A06"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B</w:t>
            </w:r>
            <w:r w:rsidRPr="006F469D">
              <w:rPr>
                <w:rFonts w:ascii="Arial" w:eastAsia="Arial" w:hAnsi="Arial"/>
                <w:color w:val="000000"/>
                <w:sz w:val="20"/>
              </w:rPr>
              <w:t>SBN</w:t>
            </w:r>
          </w:p>
        </w:tc>
        <w:tc>
          <w:tcPr>
            <w:tcW w:w="3312" w:type="dxa"/>
          </w:tcPr>
          <w:p w14:paraId="46F02278" w14:textId="5F5154F4"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 xml:space="preserve">Batched </w:t>
            </w:r>
            <w:r w:rsidRPr="006F469D">
              <w:rPr>
                <w:rFonts w:ascii="Arial" w:eastAsia="Arial" w:hAnsi="Arial"/>
                <w:color w:val="000000"/>
                <w:sz w:val="20"/>
              </w:rPr>
              <w:t>Scheme Briefing Note</w:t>
            </w:r>
          </w:p>
        </w:tc>
        <w:tc>
          <w:tcPr>
            <w:tcW w:w="1230" w:type="dxa"/>
          </w:tcPr>
          <w:p w14:paraId="056732E2" w14:textId="72DE96C0"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0CC7B5F">
              <w:rPr>
                <w:rFonts w:ascii="Arial" w:eastAsia="Arial" w:hAnsi="Arial"/>
                <w:color w:val="000000"/>
                <w:sz w:val="20"/>
              </w:rPr>
              <w:t>OFTO</w:t>
            </w:r>
          </w:p>
        </w:tc>
        <w:tc>
          <w:tcPr>
            <w:tcW w:w="3649" w:type="dxa"/>
          </w:tcPr>
          <w:p w14:paraId="6317C10C" w14:textId="604A40BB"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0CC7B5F">
              <w:rPr>
                <w:rFonts w:ascii="Arial" w:eastAsia="Arial" w:hAnsi="Arial"/>
                <w:color w:val="000000"/>
                <w:sz w:val="20"/>
              </w:rPr>
              <w:t>Offshore Transmission Owner</w:t>
            </w:r>
          </w:p>
        </w:tc>
      </w:tr>
      <w:tr w:rsidR="005E4C6B" w14:paraId="0CA1CEDE" w14:textId="77777777" w:rsidTr="001E5B6C">
        <w:tc>
          <w:tcPr>
            <w:tcW w:w="1554" w:type="dxa"/>
          </w:tcPr>
          <w:p w14:paraId="72734A18" w14:textId="24FEFFB7"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sidRPr="001E6F97">
              <w:rPr>
                <w:rFonts w:ascii="Arial" w:eastAsia="Arial" w:hAnsi="Arial" w:cs="Arial"/>
                <w:color w:val="000000" w:themeColor="text1"/>
                <w:sz w:val="20"/>
                <w:szCs w:val="20"/>
              </w:rPr>
              <w:t>CNDM</w:t>
            </w:r>
          </w:p>
        </w:tc>
        <w:tc>
          <w:tcPr>
            <w:tcW w:w="3312" w:type="dxa"/>
          </w:tcPr>
          <w:p w14:paraId="4BEE644B" w14:textId="25F5CBE6"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sidRPr="001E6F97">
              <w:rPr>
                <w:rFonts w:ascii="Arial" w:hAnsi="Arial" w:cs="Arial"/>
                <w:sz w:val="20"/>
                <w:szCs w:val="20"/>
              </w:rPr>
              <w:t xml:space="preserve">Connections Network </w:t>
            </w:r>
            <w:r>
              <w:rPr>
                <w:rFonts w:ascii="Arial" w:hAnsi="Arial" w:cs="Arial"/>
                <w:sz w:val="20"/>
                <w:szCs w:val="20"/>
              </w:rPr>
              <w:t>D</w:t>
            </w:r>
            <w:r w:rsidRPr="001E6F97">
              <w:rPr>
                <w:rFonts w:ascii="Arial" w:hAnsi="Arial" w:cs="Arial"/>
                <w:sz w:val="20"/>
                <w:szCs w:val="20"/>
              </w:rPr>
              <w:t>esign Methodology</w:t>
            </w:r>
          </w:p>
        </w:tc>
        <w:tc>
          <w:tcPr>
            <w:tcW w:w="1230" w:type="dxa"/>
          </w:tcPr>
          <w:p w14:paraId="138A688A" w14:textId="0AB75D6D"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SHET</w:t>
            </w:r>
          </w:p>
        </w:tc>
        <w:tc>
          <w:tcPr>
            <w:tcW w:w="3649" w:type="dxa"/>
          </w:tcPr>
          <w:p w14:paraId="3FD94110" w14:textId="0326AE3A"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 xml:space="preserve">Scottish Hydro Electric </w:t>
            </w:r>
            <w:proofErr w:type="gramStart"/>
            <w:r>
              <w:rPr>
                <w:rStyle w:val="normaltextrun"/>
                <w:rFonts w:ascii="Arial" w:hAnsi="Arial" w:cs="Arial"/>
                <w:color w:val="000000"/>
                <w:sz w:val="20"/>
                <w:szCs w:val="20"/>
                <w:shd w:val="clear" w:color="auto" w:fill="FFFFFF"/>
              </w:rPr>
              <w:t>Transmission  plc</w:t>
            </w:r>
            <w:proofErr w:type="gramEnd"/>
            <w:r>
              <w:rPr>
                <w:rStyle w:val="eop"/>
                <w:rFonts w:ascii="Arial" w:hAnsi="Arial" w:cs="Arial"/>
                <w:color w:val="000000"/>
                <w:sz w:val="20"/>
                <w:szCs w:val="20"/>
                <w:shd w:val="clear" w:color="auto" w:fill="FFFFFF"/>
              </w:rPr>
              <w:t> </w:t>
            </w:r>
          </w:p>
        </w:tc>
      </w:tr>
      <w:tr w:rsidR="005E4C6B" w14:paraId="4441C8D3" w14:textId="77777777" w:rsidTr="001E5B6C">
        <w:tc>
          <w:tcPr>
            <w:tcW w:w="1554" w:type="dxa"/>
          </w:tcPr>
          <w:p w14:paraId="3689DC23" w14:textId="140E7964"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CPA</w:t>
            </w:r>
          </w:p>
        </w:tc>
        <w:tc>
          <w:tcPr>
            <w:tcW w:w="3312" w:type="dxa"/>
          </w:tcPr>
          <w:p w14:paraId="61CEFB1C" w14:textId="641F949A" w:rsidR="005E4C6B" w:rsidRDefault="005E4C6B" w:rsidP="0093769C">
            <w:pPr>
              <w:tabs>
                <w:tab w:val="left" w:pos="1656"/>
              </w:tabs>
              <w:spacing w:before="121" w:line="232" w:lineRule="exact"/>
              <w:textAlignment w:val="baseline"/>
              <w:rPr>
                <w:rFonts w:ascii="Arial" w:eastAsia="Arial" w:hAnsi="Arial"/>
                <w:color w:val="000000"/>
                <w:spacing w:val="1"/>
                <w:sz w:val="20"/>
                <w:szCs w:val="20"/>
              </w:rPr>
            </w:pPr>
            <w:r>
              <w:rPr>
                <w:rFonts w:ascii="Arial" w:eastAsia="Arial" w:hAnsi="Arial"/>
                <w:color w:val="000000"/>
                <w:sz w:val="20"/>
              </w:rPr>
              <w:t>Construction Planning Assumptions</w:t>
            </w:r>
          </w:p>
        </w:tc>
        <w:tc>
          <w:tcPr>
            <w:tcW w:w="1230" w:type="dxa"/>
          </w:tcPr>
          <w:p w14:paraId="5C845D8D" w14:textId="640BA05F"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SPT</w:t>
            </w:r>
          </w:p>
        </w:tc>
        <w:tc>
          <w:tcPr>
            <w:tcW w:w="3649" w:type="dxa"/>
          </w:tcPr>
          <w:p w14:paraId="5D05D824" w14:textId="08E868B9"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SP Transmission Limited plc</w:t>
            </w:r>
            <w:r>
              <w:rPr>
                <w:rStyle w:val="eop"/>
                <w:rFonts w:ascii="Arial" w:hAnsi="Arial" w:cs="Arial"/>
                <w:color w:val="000000"/>
                <w:sz w:val="20"/>
                <w:szCs w:val="20"/>
                <w:shd w:val="clear" w:color="auto" w:fill="FFFFFF"/>
              </w:rPr>
              <w:t> </w:t>
            </w:r>
          </w:p>
        </w:tc>
      </w:tr>
      <w:tr w:rsidR="005E4C6B" w14:paraId="66BC3712" w14:textId="77777777" w:rsidTr="001E5B6C">
        <w:tc>
          <w:tcPr>
            <w:tcW w:w="1554" w:type="dxa"/>
          </w:tcPr>
          <w:p w14:paraId="2AC22823" w14:textId="0BB5FCED" w:rsidR="005E4C6B" w:rsidRDefault="005A357D"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EA Timetable</w:t>
            </w:r>
          </w:p>
        </w:tc>
        <w:tc>
          <w:tcPr>
            <w:tcW w:w="3312" w:type="dxa"/>
          </w:tcPr>
          <w:p w14:paraId="758A8640" w14:textId="6CB8ED7C" w:rsidR="005E4C6B" w:rsidRDefault="008E088B"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Existing Agreement Timetable</w:t>
            </w:r>
          </w:p>
        </w:tc>
        <w:tc>
          <w:tcPr>
            <w:tcW w:w="1230" w:type="dxa"/>
          </w:tcPr>
          <w:p w14:paraId="5E4D46A6" w14:textId="062A3621" w:rsidR="005E4C6B" w:rsidRDefault="00DB60B4" w:rsidP="0005029A">
            <w:pPr>
              <w:tabs>
                <w:tab w:val="left" w:pos="1276"/>
              </w:tabs>
              <w:spacing w:before="118" w:line="232" w:lineRule="exact"/>
              <w:textAlignment w:val="baseline"/>
              <w:rPr>
                <w:rFonts w:ascii="Arial" w:eastAsia="Arial" w:hAnsi="Arial"/>
                <w:color w:val="000000"/>
                <w:spacing w:val="1"/>
                <w:sz w:val="20"/>
                <w:szCs w:val="20"/>
              </w:rPr>
            </w:pPr>
            <w:r w:rsidRPr="006F469D">
              <w:rPr>
                <w:rFonts w:ascii="Arial" w:eastAsia="Arial" w:hAnsi="Arial"/>
                <w:color w:val="000000"/>
                <w:sz w:val="20"/>
              </w:rPr>
              <w:t>SBN</w:t>
            </w:r>
            <w:r w:rsidR="003D5E96" w:rsidRPr="006F469D">
              <w:rPr>
                <w:rFonts w:ascii="Arial" w:eastAsia="Arial" w:hAnsi="Arial"/>
                <w:color w:val="000000"/>
                <w:sz w:val="20"/>
              </w:rPr>
              <w:tab/>
            </w:r>
          </w:p>
        </w:tc>
        <w:tc>
          <w:tcPr>
            <w:tcW w:w="3649" w:type="dxa"/>
          </w:tcPr>
          <w:p w14:paraId="559C42D1" w14:textId="113428BD"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sidRPr="006F469D">
              <w:rPr>
                <w:rFonts w:ascii="Arial" w:eastAsia="Arial" w:hAnsi="Arial"/>
                <w:color w:val="000000"/>
                <w:sz w:val="20"/>
              </w:rPr>
              <w:t>Scheme Briefing Note</w:t>
            </w:r>
          </w:p>
        </w:tc>
      </w:tr>
      <w:tr w:rsidR="00E64F8E" w14:paraId="31704FB9" w14:textId="77777777" w:rsidTr="001E5B6C">
        <w:tc>
          <w:tcPr>
            <w:tcW w:w="1554" w:type="dxa"/>
          </w:tcPr>
          <w:p w14:paraId="4707DCBA" w14:textId="086EB4E6" w:rsidR="00E64F8E" w:rsidRPr="00CC7B5F" w:rsidRDefault="00E64F8E" w:rsidP="00E64F8E">
            <w:pPr>
              <w:tabs>
                <w:tab w:val="left" w:pos="1656"/>
              </w:tabs>
              <w:spacing w:before="121" w:line="232" w:lineRule="exact"/>
              <w:jc w:val="both"/>
              <w:textAlignment w:val="baseline"/>
              <w:rPr>
                <w:rFonts w:ascii="Arial" w:eastAsia="Arial" w:hAnsi="Arial"/>
                <w:color w:val="000000"/>
                <w:sz w:val="20"/>
              </w:rPr>
            </w:pPr>
            <w:r>
              <w:rPr>
                <w:rStyle w:val="normaltextrun"/>
                <w:rFonts w:ascii="Arial" w:hAnsi="Arial" w:cs="Arial"/>
                <w:color w:val="000000"/>
                <w:sz w:val="20"/>
                <w:szCs w:val="20"/>
                <w:shd w:val="clear" w:color="auto" w:fill="FFFFFF"/>
              </w:rPr>
              <w:t>Host TO</w:t>
            </w:r>
          </w:p>
        </w:tc>
        <w:tc>
          <w:tcPr>
            <w:tcW w:w="3312" w:type="dxa"/>
          </w:tcPr>
          <w:p w14:paraId="13ABB78C" w14:textId="1A1E8A8A" w:rsidR="00E64F8E" w:rsidRPr="00CC7B5F" w:rsidRDefault="00E64F8E" w:rsidP="00E64F8E">
            <w:pPr>
              <w:tabs>
                <w:tab w:val="left" w:pos="1656"/>
              </w:tabs>
              <w:spacing w:before="121" w:line="232" w:lineRule="exact"/>
              <w:jc w:val="both"/>
              <w:textAlignment w:val="baseline"/>
              <w:rPr>
                <w:rFonts w:ascii="Arial" w:eastAsia="Arial" w:hAnsi="Arial"/>
                <w:color w:val="000000"/>
                <w:sz w:val="20"/>
              </w:rPr>
            </w:pPr>
            <w:r>
              <w:rPr>
                <w:rStyle w:val="normaltextrun"/>
                <w:rFonts w:ascii="Arial" w:hAnsi="Arial" w:cs="Arial"/>
                <w:color w:val="000000"/>
                <w:sz w:val="20"/>
                <w:szCs w:val="20"/>
                <w:shd w:val="clear" w:color="auto" w:fill="FFFFFF"/>
              </w:rPr>
              <w:t>Host Transmission Owner</w:t>
            </w:r>
            <w:r>
              <w:rPr>
                <w:rStyle w:val="eop"/>
                <w:rFonts w:ascii="Arial" w:hAnsi="Arial" w:cs="Arial"/>
                <w:color w:val="000000"/>
                <w:sz w:val="20"/>
                <w:szCs w:val="20"/>
                <w:shd w:val="clear" w:color="auto" w:fill="FFFFFF"/>
              </w:rPr>
              <w:t> </w:t>
            </w:r>
          </w:p>
        </w:tc>
        <w:tc>
          <w:tcPr>
            <w:tcW w:w="1230" w:type="dxa"/>
          </w:tcPr>
          <w:p w14:paraId="3DAD1F85" w14:textId="308B1CE0" w:rsidR="00E64F8E" w:rsidRPr="006F469D" w:rsidRDefault="00E64F8E" w:rsidP="00E64F8E">
            <w:pPr>
              <w:tabs>
                <w:tab w:val="left" w:pos="1656"/>
              </w:tabs>
              <w:spacing w:before="121" w:line="232" w:lineRule="exact"/>
              <w:jc w:val="both"/>
              <w:textAlignment w:val="baseline"/>
              <w:rPr>
                <w:rFonts w:ascii="Arial" w:eastAsia="Arial" w:hAnsi="Arial"/>
                <w:color w:val="000000"/>
                <w:spacing w:val="1"/>
                <w:sz w:val="20"/>
              </w:rPr>
            </w:pPr>
            <w:r w:rsidRPr="006F469D">
              <w:rPr>
                <w:rFonts w:ascii="Arial" w:eastAsia="Arial" w:hAnsi="Arial"/>
                <w:color w:val="000000"/>
                <w:spacing w:val="1"/>
                <w:sz w:val="20"/>
              </w:rPr>
              <w:t>TO</w:t>
            </w:r>
          </w:p>
        </w:tc>
        <w:tc>
          <w:tcPr>
            <w:tcW w:w="3649" w:type="dxa"/>
          </w:tcPr>
          <w:p w14:paraId="359F0ADB" w14:textId="63DF91E4" w:rsidR="00E64F8E" w:rsidRPr="006F469D" w:rsidRDefault="00E64F8E" w:rsidP="00E64F8E">
            <w:pPr>
              <w:tabs>
                <w:tab w:val="left" w:pos="1656"/>
              </w:tabs>
              <w:spacing w:before="121" w:line="232" w:lineRule="exact"/>
              <w:jc w:val="both"/>
              <w:textAlignment w:val="baseline"/>
              <w:rPr>
                <w:rFonts w:ascii="Arial" w:eastAsia="Arial" w:hAnsi="Arial"/>
                <w:color w:val="000000"/>
                <w:spacing w:val="1"/>
                <w:sz w:val="20"/>
              </w:rPr>
            </w:pPr>
            <w:r w:rsidRPr="006F469D">
              <w:rPr>
                <w:rFonts w:ascii="Arial" w:eastAsia="Arial" w:hAnsi="Arial"/>
                <w:color w:val="000000"/>
                <w:spacing w:val="1"/>
                <w:sz w:val="20"/>
              </w:rPr>
              <w:t>Transmission Owner</w:t>
            </w:r>
          </w:p>
        </w:tc>
      </w:tr>
    </w:tbl>
    <w:p w14:paraId="28174588" w14:textId="77777777"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sectPr w:rsidR="005E4C6B" w:rsidSect="00145908">
          <w:pgSz w:w="11909" w:h="16838" w:code="9"/>
          <w:pgMar w:top="1440" w:right="1077" w:bottom="1440" w:left="1077" w:header="720" w:footer="720" w:gutter="0"/>
          <w:cols w:space="720"/>
          <w:docGrid w:linePitch="299"/>
        </w:sectPr>
      </w:pPr>
    </w:p>
    <w:p w14:paraId="165C73F8" w14:textId="273BE501" w:rsidR="00463737" w:rsidRPr="001D071E" w:rsidRDefault="00463737" w:rsidP="007048C2">
      <w:pPr>
        <w:tabs>
          <w:tab w:val="left" w:pos="1656"/>
        </w:tabs>
        <w:spacing w:before="121" w:line="232" w:lineRule="exact"/>
        <w:textAlignment w:val="baseline"/>
        <w:rPr>
          <w:rFonts w:ascii="Arial" w:eastAsia="Arial" w:hAnsi="Arial"/>
          <w:color w:val="000000"/>
          <w:spacing w:val="1"/>
          <w:sz w:val="20"/>
          <w:szCs w:val="20"/>
        </w:rPr>
      </w:pPr>
      <w:r>
        <w:tab/>
      </w:r>
    </w:p>
    <w:p w14:paraId="7E413808" w14:textId="1DD01E81" w:rsidR="006D58A7" w:rsidRPr="006F469D" w:rsidRDefault="006D58A7" w:rsidP="007048C2">
      <w:pPr>
        <w:tabs>
          <w:tab w:val="left" w:pos="1656"/>
        </w:tabs>
        <w:spacing w:before="118" w:line="232" w:lineRule="exact"/>
        <w:textAlignment w:val="baseline"/>
        <w:rPr>
          <w:rFonts w:ascii="Arial" w:eastAsia="Arial" w:hAnsi="Arial"/>
          <w:color w:val="000000"/>
          <w:sz w:val="20"/>
        </w:rPr>
      </w:pPr>
      <w:r w:rsidRPr="006F469D">
        <w:rPr>
          <w:rFonts w:ascii="Arial" w:eastAsia="Arial" w:hAnsi="Arial"/>
          <w:color w:val="000000"/>
          <w:sz w:val="20"/>
        </w:rPr>
        <w:tab/>
      </w:r>
    </w:p>
    <w:p w14:paraId="1493C632" w14:textId="48AFAD20" w:rsidR="00945EE6" w:rsidRPr="001E6F97" w:rsidRDefault="00945EE6" w:rsidP="007048C2">
      <w:pPr>
        <w:tabs>
          <w:tab w:val="left" w:pos="1656"/>
        </w:tabs>
        <w:spacing w:before="114" w:line="232" w:lineRule="exact"/>
        <w:ind w:left="720" w:hanging="720"/>
        <w:textAlignment w:val="baseline"/>
        <w:rPr>
          <w:rFonts w:ascii="Arial" w:eastAsia="Arial" w:hAnsi="Arial" w:cs="Arial"/>
          <w:color w:val="000000"/>
          <w:sz w:val="20"/>
          <w:szCs w:val="20"/>
        </w:rPr>
      </w:pPr>
      <w:r>
        <w:tab/>
      </w:r>
      <w:r w:rsidR="007048C2">
        <w:rPr>
          <w:rFonts w:ascii="Arial" w:hAnsi="Arial" w:cs="Arial"/>
          <w:sz w:val="20"/>
          <w:szCs w:val="20"/>
        </w:rPr>
        <w:tab/>
      </w:r>
    </w:p>
    <w:p w14:paraId="2C1FD63E" w14:textId="6F432A05" w:rsidR="001A10EF" w:rsidRDefault="001A10EF" w:rsidP="007048C2">
      <w:pPr>
        <w:tabs>
          <w:tab w:val="left" w:pos="1656"/>
        </w:tabs>
        <w:spacing w:before="114" w:line="232" w:lineRule="exact"/>
        <w:ind w:left="720" w:hanging="720"/>
        <w:textAlignment w:val="baseline"/>
        <w:rPr>
          <w:rFonts w:ascii="Arial" w:eastAsia="Arial" w:hAnsi="Arial"/>
          <w:color w:val="000000"/>
          <w:sz w:val="20"/>
          <w:szCs w:val="20"/>
        </w:rPr>
      </w:pPr>
      <w:r>
        <w:tab/>
      </w:r>
      <w:r w:rsidR="007048C2">
        <w:rPr>
          <w:rFonts w:ascii="Arial" w:eastAsia="Arial" w:hAnsi="Arial"/>
          <w:color w:val="000000"/>
          <w:sz w:val="20"/>
        </w:rPr>
        <w:tab/>
      </w:r>
    </w:p>
    <w:p w14:paraId="60C270BC" w14:textId="3FCBFCD7" w:rsidR="001A10EF" w:rsidRDefault="001A10EF" w:rsidP="007048C2">
      <w:pPr>
        <w:tabs>
          <w:tab w:val="left" w:pos="1656"/>
        </w:tabs>
        <w:spacing w:before="114" w:line="232" w:lineRule="exact"/>
        <w:textAlignment w:val="baseline"/>
        <w:rPr>
          <w:rFonts w:ascii="Arial" w:eastAsia="Arial" w:hAnsi="Arial"/>
          <w:color w:val="000000"/>
          <w:sz w:val="20"/>
        </w:rPr>
      </w:pPr>
      <w:r>
        <w:rPr>
          <w:rFonts w:ascii="Arial" w:eastAsia="Arial" w:hAnsi="Arial"/>
          <w:color w:val="000000"/>
          <w:sz w:val="20"/>
        </w:rPr>
        <w:tab/>
      </w:r>
    </w:p>
    <w:p w14:paraId="1A16073F" w14:textId="1D451E01" w:rsidR="00A96021" w:rsidRDefault="00A96021" w:rsidP="007048C2">
      <w:pPr>
        <w:tabs>
          <w:tab w:val="left" w:pos="1656"/>
        </w:tabs>
        <w:spacing w:before="114" w:line="232" w:lineRule="exact"/>
        <w:textAlignment w:val="baseline"/>
        <w:rPr>
          <w:rFonts w:ascii="Arial" w:eastAsia="Arial" w:hAnsi="Arial"/>
          <w:color w:val="000000"/>
          <w:sz w:val="20"/>
        </w:rPr>
      </w:pPr>
      <w:r>
        <w:rPr>
          <w:rStyle w:val="tabchar"/>
          <w:rFonts w:ascii="Calibri" w:hAnsi="Calibri" w:cs="Calibri"/>
          <w:color w:val="000000"/>
          <w:sz w:val="20"/>
          <w:szCs w:val="20"/>
          <w:shd w:val="clear" w:color="auto" w:fill="FFFFFF"/>
        </w:rPr>
        <w:tab/>
      </w:r>
    </w:p>
    <w:p w14:paraId="1DD6BAA0" w14:textId="7E3203BB" w:rsidR="001B33A6" w:rsidRDefault="001B33A6" w:rsidP="0093769C">
      <w:pPr>
        <w:tabs>
          <w:tab w:val="left" w:pos="1276"/>
        </w:tabs>
        <w:spacing w:before="114" w:line="232" w:lineRule="exact"/>
        <w:ind w:left="720" w:hanging="720"/>
        <w:textAlignment w:val="baseline"/>
        <w:rPr>
          <w:rFonts w:ascii="Arial" w:eastAsia="Arial" w:hAnsi="Arial"/>
          <w:color w:val="000000"/>
          <w:sz w:val="20"/>
          <w:szCs w:val="20"/>
        </w:rPr>
      </w:pPr>
      <w:r>
        <w:tab/>
      </w:r>
    </w:p>
    <w:p w14:paraId="6BE4B069" w14:textId="4CCECB41" w:rsidR="00463737" w:rsidRPr="00CC7B5F" w:rsidRDefault="00463737" w:rsidP="0093769C">
      <w:pPr>
        <w:tabs>
          <w:tab w:val="left" w:pos="1276"/>
        </w:tabs>
        <w:spacing w:before="114" w:line="232" w:lineRule="exact"/>
        <w:textAlignment w:val="baseline"/>
        <w:rPr>
          <w:rFonts w:ascii="Arial" w:eastAsia="Arial" w:hAnsi="Arial"/>
          <w:color w:val="000000"/>
          <w:sz w:val="20"/>
        </w:rPr>
      </w:pPr>
      <w:r w:rsidRPr="00CC7B5F">
        <w:rPr>
          <w:rFonts w:ascii="Arial" w:eastAsia="Arial" w:hAnsi="Arial"/>
          <w:color w:val="000000"/>
          <w:sz w:val="20"/>
        </w:rPr>
        <w:tab/>
      </w:r>
    </w:p>
    <w:p w14:paraId="2AD351B2" w14:textId="047C82F7" w:rsidR="008C4545" w:rsidRDefault="008C4545" w:rsidP="0093769C">
      <w:pPr>
        <w:tabs>
          <w:tab w:val="left" w:pos="1276"/>
        </w:tabs>
        <w:spacing w:before="118" w:line="232" w:lineRule="exact"/>
        <w:ind w:left="1650" w:hanging="1650"/>
        <w:textAlignment w:val="baseline"/>
        <w:rPr>
          <w:rStyle w:val="normaltextrun"/>
          <w:rFonts w:ascii="Arial" w:hAnsi="Arial" w:cs="Arial"/>
          <w:color w:val="000000"/>
          <w:sz w:val="20"/>
          <w:szCs w:val="20"/>
          <w:shd w:val="clear" w:color="auto" w:fill="FFFFFF"/>
        </w:rPr>
      </w:pPr>
      <w:r>
        <w:rPr>
          <w:rStyle w:val="tabchar"/>
          <w:rFonts w:ascii="Calibri" w:hAnsi="Calibri" w:cs="Calibri"/>
          <w:color w:val="000000"/>
          <w:sz w:val="20"/>
          <w:szCs w:val="20"/>
          <w:shd w:val="clear" w:color="auto" w:fill="FFFFFF"/>
        </w:rPr>
        <w:tab/>
      </w:r>
      <w:r w:rsidR="008D3760">
        <w:rPr>
          <w:rStyle w:val="tabchar"/>
          <w:rFonts w:ascii="Calibri" w:hAnsi="Calibri" w:cs="Calibri"/>
          <w:color w:val="000000"/>
          <w:sz w:val="20"/>
          <w:szCs w:val="20"/>
          <w:shd w:val="clear" w:color="auto" w:fill="FFFFFF"/>
        </w:rPr>
        <w:tab/>
      </w:r>
    </w:p>
    <w:p w14:paraId="7873A640" w14:textId="2B1268DF" w:rsidR="0095151D" w:rsidRDefault="008C4545" w:rsidP="0093769C">
      <w:pPr>
        <w:tabs>
          <w:tab w:val="left" w:pos="1276"/>
        </w:tabs>
        <w:spacing w:before="118" w:line="232" w:lineRule="exact"/>
        <w:textAlignment w:val="baseline"/>
        <w:rPr>
          <w:rFonts w:ascii="Arial" w:eastAsia="Arial" w:hAnsi="Arial"/>
          <w:color w:val="000000"/>
          <w:spacing w:val="1"/>
          <w:sz w:val="20"/>
        </w:rPr>
      </w:pPr>
      <w:r>
        <w:rPr>
          <w:rStyle w:val="tabchar"/>
          <w:rFonts w:ascii="Calibri" w:hAnsi="Calibri" w:cs="Calibri"/>
          <w:color w:val="000000"/>
          <w:sz w:val="20"/>
          <w:szCs w:val="20"/>
          <w:shd w:val="clear" w:color="auto" w:fill="FFFFFF"/>
        </w:rPr>
        <w:tab/>
      </w:r>
    </w:p>
    <w:p w14:paraId="6A06F624" w14:textId="583345AB" w:rsidR="00463737" w:rsidRPr="006F469D" w:rsidRDefault="00463737" w:rsidP="0093769C">
      <w:pPr>
        <w:tabs>
          <w:tab w:val="left" w:pos="1276"/>
        </w:tabs>
        <w:spacing w:before="118" w:line="232" w:lineRule="exact"/>
        <w:textAlignment w:val="baseline"/>
        <w:rPr>
          <w:rFonts w:ascii="Arial" w:eastAsia="Arial" w:hAnsi="Arial"/>
          <w:color w:val="000000"/>
          <w:spacing w:val="1"/>
          <w:sz w:val="20"/>
        </w:rPr>
      </w:pPr>
      <w:r w:rsidRPr="006F469D">
        <w:rPr>
          <w:rFonts w:ascii="Arial" w:eastAsia="Arial" w:hAnsi="Arial"/>
          <w:color w:val="000000"/>
          <w:spacing w:val="1"/>
          <w:sz w:val="20"/>
        </w:rPr>
        <w:tab/>
      </w:r>
    </w:p>
    <w:p w14:paraId="3ED21175" w14:textId="77777777" w:rsidR="00A942D4" w:rsidRDefault="00A942D4" w:rsidP="003152EA">
      <w:pPr>
        <w:spacing w:before="515" w:line="274" w:lineRule="exact"/>
        <w:jc w:val="both"/>
        <w:textAlignment w:val="baseline"/>
        <w:rPr>
          <w:rFonts w:ascii="Arial" w:eastAsia="Arial" w:hAnsi="Arial"/>
          <w:b/>
          <w:i/>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2830"/>
      </w:tblGrid>
      <w:tr w:rsidR="00000873" w14:paraId="03D6FFF5" w14:textId="77777777" w:rsidTr="00C073D0">
        <w:tc>
          <w:tcPr>
            <w:tcW w:w="1815" w:type="dxa"/>
          </w:tcPr>
          <w:p w14:paraId="457EEC3B" w14:textId="77777777" w:rsidR="00000873" w:rsidRDefault="00000873" w:rsidP="00C073D0">
            <w:pPr>
              <w:tabs>
                <w:tab w:val="left" w:pos="1656"/>
              </w:tabs>
              <w:spacing w:before="121" w:line="232" w:lineRule="exact"/>
              <w:jc w:val="both"/>
              <w:textAlignment w:val="baseline"/>
              <w:rPr>
                <w:rFonts w:ascii="Arial" w:eastAsia="Arial" w:hAnsi="Arial"/>
                <w:color w:val="000000"/>
                <w:spacing w:val="1"/>
                <w:sz w:val="20"/>
                <w:szCs w:val="20"/>
              </w:rPr>
            </w:pPr>
          </w:p>
        </w:tc>
        <w:tc>
          <w:tcPr>
            <w:tcW w:w="3064" w:type="dxa"/>
          </w:tcPr>
          <w:p w14:paraId="313971FF" w14:textId="7ACC33CC" w:rsidR="00000873" w:rsidRDefault="00000873" w:rsidP="00C073D0">
            <w:pPr>
              <w:tabs>
                <w:tab w:val="left" w:pos="1656"/>
              </w:tabs>
              <w:spacing w:before="121" w:line="232" w:lineRule="exact"/>
              <w:jc w:val="both"/>
              <w:textAlignment w:val="baseline"/>
              <w:rPr>
                <w:rFonts w:ascii="Arial" w:eastAsia="Arial" w:hAnsi="Arial"/>
                <w:color w:val="000000"/>
                <w:spacing w:val="1"/>
                <w:sz w:val="20"/>
                <w:szCs w:val="20"/>
              </w:rPr>
            </w:pPr>
          </w:p>
        </w:tc>
      </w:tr>
    </w:tbl>
    <w:p w14:paraId="1FD3352B" w14:textId="77777777" w:rsidR="00DB60B4" w:rsidRDefault="00DB60B4" w:rsidP="003152EA">
      <w:pPr>
        <w:spacing w:before="515" w:line="274" w:lineRule="exact"/>
        <w:jc w:val="both"/>
        <w:textAlignment w:val="baseline"/>
        <w:rPr>
          <w:rFonts w:ascii="Arial" w:eastAsia="Arial" w:hAnsi="Arial"/>
          <w:b/>
          <w:i/>
          <w:color w:val="000000"/>
          <w:sz w:val="24"/>
        </w:rPr>
        <w:sectPr w:rsidR="00DB60B4" w:rsidSect="00753755">
          <w:type w:val="continuous"/>
          <w:pgSz w:w="11909" w:h="16838"/>
          <w:pgMar w:top="1440" w:right="1080" w:bottom="1440" w:left="1080" w:header="720" w:footer="720" w:gutter="0"/>
          <w:cols w:num="2" w:space="720"/>
          <w:docGrid w:linePitch="299"/>
        </w:sectPr>
      </w:pPr>
    </w:p>
    <w:p w14:paraId="14308880" w14:textId="77777777" w:rsidR="00463737" w:rsidRPr="00F37004" w:rsidRDefault="00463737" w:rsidP="003152EA">
      <w:pPr>
        <w:spacing w:before="515" w:line="274" w:lineRule="exact"/>
        <w:jc w:val="both"/>
        <w:textAlignment w:val="baseline"/>
        <w:rPr>
          <w:rFonts w:ascii="Arial" w:eastAsia="Arial" w:hAnsi="Arial"/>
          <w:b/>
          <w:i/>
          <w:color w:val="000000"/>
          <w:sz w:val="24"/>
        </w:rPr>
      </w:pPr>
      <w:r w:rsidRPr="00F37004">
        <w:rPr>
          <w:rFonts w:ascii="Arial" w:eastAsia="Arial" w:hAnsi="Arial"/>
          <w:b/>
          <w:i/>
          <w:color w:val="000000"/>
          <w:sz w:val="24"/>
        </w:rPr>
        <w:t>Definitions</w:t>
      </w:r>
    </w:p>
    <w:p w14:paraId="30A51A21" w14:textId="77777777" w:rsidR="00C63D75" w:rsidRDefault="00C63D75" w:rsidP="003152EA">
      <w:pPr>
        <w:spacing w:before="231" w:line="229" w:lineRule="exact"/>
        <w:jc w:val="both"/>
        <w:textAlignment w:val="baseline"/>
        <w:rPr>
          <w:rFonts w:ascii="Arial" w:eastAsia="Arial" w:hAnsi="Arial"/>
          <w:b/>
          <w:color w:val="000000"/>
          <w:spacing w:val="-1"/>
          <w:sz w:val="20"/>
        </w:rPr>
        <w:sectPr w:rsidR="00C63D75" w:rsidSect="00A942D4">
          <w:type w:val="continuous"/>
          <w:pgSz w:w="11909" w:h="16838"/>
          <w:pgMar w:top="1440" w:right="1080" w:bottom="1440" w:left="1080" w:header="720" w:footer="720" w:gutter="0"/>
          <w:cols w:space="720"/>
          <w:docGrid w:linePitch="299"/>
        </w:sectPr>
      </w:pPr>
    </w:p>
    <w:p w14:paraId="24F15FC8" w14:textId="77777777" w:rsidR="00463737" w:rsidRPr="00F37004" w:rsidRDefault="00463737" w:rsidP="003152EA">
      <w:pPr>
        <w:spacing w:before="231" w:line="229" w:lineRule="exact"/>
        <w:jc w:val="both"/>
        <w:textAlignment w:val="baseline"/>
        <w:rPr>
          <w:rFonts w:ascii="Arial" w:eastAsia="Arial" w:hAnsi="Arial"/>
          <w:b/>
          <w:color w:val="000000"/>
          <w:spacing w:val="-1"/>
          <w:sz w:val="20"/>
        </w:rPr>
      </w:pPr>
      <w:r w:rsidRPr="00F37004">
        <w:rPr>
          <w:rFonts w:ascii="Arial" w:eastAsia="Arial" w:hAnsi="Arial"/>
          <w:b/>
          <w:color w:val="000000"/>
          <w:spacing w:val="-1"/>
          <w:sz w:val="20"/>
        </w:rPr>
        <w:t>STC definitions used:</w:t>
      </w:r>
    </w:p>
    <w:p w14:paraId="012F0619" w14:textId="77777777" w:rsidR="00B867F2" w:rsidRDefault="00B867F2" w:rsidP="000754AA">
      <w:pPr>
        <w:spacing w:line="232" w:lineRule="exact"/>
        <w:jc w:val="both"/>
        <w:textAlignment w:val="baseline"/>
        <w:rPr>
          <w:rFonts w:ascii="Arial" w:eastAsia="Arial" w:hAnsi="Arial"/>
          <w:color w:val="000000"/>
          <w:spacing w:val="-1"/>
          <w:sz w:val="20"/>
          <w:szCs w:val="20"/>
        </w:rPr>
      </w:pPr>
    </w:p>
    <w:p w14:paraId="41319386" w14:textId="77777777" w:rsidR="00CB7BD1" w:rsidRPr="000F6423" w:rsidRDefault="00CB7BD1" w:rsidP="00CB7BD1">
      <w:pPr>
        <w:spacing w:line="232" w:lineRule="exact"/>
        <w:jc w:val="both"/>
        <w:textAlignment w:val="baseline"/>
        <w:rPr>
          <w:rFonts w:ascii="Arial" w:eastAsia="Arial" w:hAnsi="Arial"/>
          <w:spacing w:val="-1"/>
          <w:sz w:val="20"/>
          <w:szCs w:val="20"/>
        </w:rPr>
      </w:pPr>
      <w:r w:rsidRPr="000F6423">
        <w:rPr>
          <w:rFonts w:ascii="Arial" w:eastAsia="Arial" w:hAnsi="Arial"/>
          <w:spacing w:val="-1"/>
          <w:sz w:val="20"/>
          <w:szCs w:val="20"/>
        </w:rPr>
        <w:t>Affected TO</w:t>
      </w:r>
    </w:p>
    <w:p w14:paraId="25F55811" w14:textId="77777777" w:rsidR="00CB7BD1" w:rsidRPr="000F6423" w:rsidRDefault="00CB7BD1" w:rsidP="00CB7BD1">
      <w:pPr>
        <w:spacing w:line="232" w:lineRule="exact"/>
        <w:jc w:val="both"/>
        <w:textAlignment w:val="baseline"/>
        <w:rPr>
          <w:rFonts w:ascii="Arial" w:eastAsia="Arial" w:hAnsi="Arial"/>
          <w:spacing w:val="-1"/>
          <w:sz w:val="20"/>
          <w:szCs w:val="20"/>
        </w:rPr>
      </w:pPr>
      <w:r w:rsidRPr="000F6423">
        <w:rPr>
          <w:rFonts w:ascii="Arial" w:eastAsia="Arial" w:hAnsi="Arial"/>
          <w:spacing w:val="-1"/>
          <w:sz w:val="20"/>
          <w:szCs w:val="20"/>
        </w:rPr>
        <w:t>Batched Scheme Briefing Note</w:t>
      </w:r>
    </w:p>
    <w:p w14:paraId="5AF447DB" w14:textId="158A7C46" w:rsidR="00463737" w:rsidRPr="00B6737B" w:rsidRDefault="00463737" w:rsidP="000754AA">
      <w:pPr>
        <w:spacing w:line="232" w:lineRule="exact"/>
        <w:jc w:val="both"/>
        <w:textAlignment w:val="baseline"/>
        <w:rPr>
          <w:rFonts w:ascii="Arial" w:eastAsia="Arial" w:hAnsi="Arial"/>
          <w:color w:val="000000"/>
          <w:spacing w:val="-1"/>
          <w:sz w:val="20"/>
          <w:szCs w:val="20"/>
        </w:rPr>
      </w:pPr>
      <w:r w:rsidRPr="00B6737B">
        <w:rPr>
          <w:rFonts w:ascii="Arial" w:eastAsia="Arial" w:hAnsi="Arial"/>
          <w:color w:val="000000"/>
          <w:spacing w:val="-1"/>
          <w:sz w:val="20"/>
          <w:szCs w:val="20"/>
        </w:rPr>
        <w:t>Business Day</w:t>
      </w:r>
    </w:p>
    <w:p w14:paraId="6D5362E7" w14:textId="14747050" w:rsidR="00FA2291" w:rsidRPr="00B6737B" w:rsidRDefault="00FA2291" w:rsidP="000754AA">
      <w:pPr>
        <w:spacing w:line="232" w:lineRule="exact"/>
        <w:jc w:val="both"/>
        <w:textAlignment w:val="baseline"/>
        <w:rPr>
          <w:rStyle w:val="eop"/>
          <w:rFonts w:ascii="Arial" w:hAnsi="Arial" w:cs="Arial"/>
          <w:color w:val="000000"/>
          <w:sz w:val="20"/>
          <w:szCs w:val="20"/>
          <w:shd w:val="clear" w:color="auto" w:fill="FFFFFF"/>
        </w:rPr>
      </w:pPr>
      <w:r w:rsidRPr="00B6737B">
        <w:rPr>
          <w:rStyle w:val="normaltextrun"/>
          <w:rFonts w:ascii="Arial" w:hAnsi="Arial" w:cs="Arial"/>
          <w:color w:val="000000"/>
          <w:sz w:val="20"/>
          <w:szCs w:val="20"/>
          <w:shd w:val="clear" w:color="auto" w:fill="FFFFFF"/>
        </w:rPr>
        <w:t>Connection Site</w:t>
      </w:r>
      <w:r w:rsidRPr="00B6737B">
        <w:rPr>
          <w:rStyle w:val="eop"/>
          <w:rFonts w:ascii="Arial" w:hAnsi="Arial" w:cs="Arial"/>
          <w:color w:val="000000"/>
          <w:sz w:val="20"/>
          <w:szCs w:val="20"/>
          <w:shd w:val="clear" w:color="auto" w:fill="FFFFFF"/>
        </w:rPr>
        <w:t> </w:t>
      </w:r>
    </w:p>
    <w:p w14:paraId="780A0C44" w14:textId="1CB6CB96" w:rsidR="00B6737B" w:rsidRPr="000F6423" w:rsidRDefault="00B6737B" w:rsidP="000754AA">
      <w:pPr>
        <w:spacing w:line="232" w:lineRule="exact"/>
        <w:jc w:val="both"/>
        <w:textAlignment w:val="baseline"/>
        <w:rPr>
          <w:rStyle w:val="eop"/>
          <w:rFonts w:ascii="Arial" w:hAnsi="Arial" w:cs="Arial"/>
          <w:bCs/>
          <w:sz w:val="20"/>
          <w:szCs w:val="20"/>
          <w:shd w:val="clear" w:color="auto" w:fill="FFFFFF"/>
        </w:rPr>
      </w:pPr>
      <w:r w:rsidRPr="000F6423">
        <w:rPr>
          <w:rFonts w:ascii="Arial" w:hAnsi="Arial" w:cs="Arial"/>
          <w:bCs/>
          <w:sz w:val="20"/>
          <w:szCs w:val="20"/>
        </w:rPr>
        <w:t>Connections Network Design Methodology</w:t>
      </w:r>
      <w:r w:rsidRPr="000F6423">
        <w:rPr>
          <w:rStyle w:val="cf01"/>
          <w:rFonts w:ascii="Arial" w:hAnsi="Arial" w:cs="Arial"/>
          <w:bCs/>
          <w:sz w:val="20"/>
          <w:szCs w:val="20"/>
        </w:rPr>
        <w:t xml:space="preserve"> (CNDM)</w:t>
      </w:r>
    </w:p>
    <w:p w14:paraId="6BFFAA12" w14:textId="53B96B10" w:rsidR="00777923" w:rsidRPr="00492B07" w:rsidRDefault="00777923" w:rsidP="000754AA">
      <w:pPr>
        <w:spacing w:line="232" w:lineRule="exact"/>
        <w:jc w:val="both"/>
        <w:textAlignment w:val="baseline"/>
        <w:rPr>
          <w:rFonts w:ascii="Arial" w:eastAsia="Arial" w:hAnsi="Arial"/>
          <w:color w:val="000000"/>
          <w:spacing w:val="-1"/>
          <w:sz w:val="20"/>
          <w:szCs w:val="20"/>
        </w:rPr>
      </w:pPr>
      <w:r w:rsidRPr="00492B07">
        <w:rPr>
          <w:rStyle w:val="normaltextrun"/>
          <w:rFonts w:ascii="Arial" w:hAnsi="Arial" w:cs="Arial"/>
          <w:color w:val="000000"/>
          <w:sz w:val="20"/>
          <w:szCs w:val="20"/>
          <w:shd w:val="clear" w:color="auto" w:fill="FFFFFF"/>
        </w:rPr>
        <w:t>Construction Planning Assumptions</w:t>
      </w:r>
      <w:r w:rsidRPr="00492B07">
        <w:rPr>
          <w:rStyle w:val="eop"/>
          <w:rFonts w:ascii="Arial" w:hAnsi="Arial" w:cs="Arial"/>
          <w:color w:val="000000"/>
          <w:sz w:val="20"/>
          <w:szCs w:val="20"/>
          <w:shd w:val="clear" w:color="auto" w:fill="FFFFFF"/>
        </w:rPr>
        <w:t> </w:t>
      </w:r>
    </w:p>
    <w:p w14:paraId="5CC7156D" w14:textId="77777777" w:rsidR="00492B07" w:rsidRPr="000F6423" w:rsidRDefault="00492B07" w:rsidP="00492B07">
      <w:pPr>
        <w:spacing w:line="232" w:lineRule="exact"/>
        <w:jc w:val="both"/>
        <w:textAlignment w:val="baseline"/>
        <w:rPr>
          <w:rFonts w:ascii="Arial" w:eastAsia="Arial" w:hAnsi="Arial"/>
          <w:sz w:val="20"/>
          <w:szCs w:val="20"/>
        </w:rPr>
      </w:pPr>
      <w:r w:rsidRPr="000F6423">
        <w:rPr>
          <w:rFonts w:ascii="Arial" w:eastAsia="Arial" w:hAnsi="Arial"/>
          <w:sz w:val="20"/>
          <w:szCs w:val="20"/>
        </w:rPr>
        <w:t>DNO</w:t>
      </w:r>
    </w:p>
    <w:p w14:paraId="15CE689D" w14:textId="0AACD4C8" w:rsidR="00492B07" w:rsidRPr="000F6423" w:rsidRDefault="00492B07" w:rsidP="000F6423">
      <w:pPr>
        <w:rPr>
          <w:rFonts w:ascii="Aptos" w:hAnsi="Aptos"/>
          <w:sz w:val="20"/>
          <w:szCs w:val="20"/>
          <w:lang w:eastAsia="en-GB"/>
        </w:rPr>
      </w:pPr>
      <w:r w:rsidRPr="000F6423">
        <w:rPr>
          <w:rFonts w:ascii="Arial" w:eastAsia="Times New Roman" w:hAnsi="Arial" w:cs="Arial"/>
          <w:sz w:val="20"/>
          <w:szCs w:val="20"/>
          <w:lang w:eastAsia="en-GB"/>
        </w:rPr>
        <w:t xml:space="preserve">EA </w:t>
      </w:r>
      <w:r w:rsidR="00034445">
        <w:rPr>
          <w:rFonts w:ascii="Arial" w:eastAsia="Times New Roman" w:hAnsi="Arial" w:cs="Arial"/>
          <w:sz w:val="20"/>
          <w:szCs w:val="20"/>
          <w:lang w:eastAsia="en-GB"/>
        </w:rPr>
        <w:t xml:space="preserve">Gated </w:t>
      </w:r>
      <w:r w:rsidRPr="000F6423">
        <w:rPr>
          <w:rFonts w:ascii="Arial" w:eastAsia="Times New Roman" w:hAnsi="Arial" w:cs="Arial"/>
          <w:sz w:val="20"/>
          <w:szCs w:val="20"/>
          <w:lang w:eastAsia="en-GB"/>
        </w:rPr>
        <w:t xml:space="preserve">Design Process </w:t>
      </w:r>
      <w:r w:rsidRPr="000F6423">
        <w:rPr>
          <w:sz w:val="20"/>
          <w:szCs w:val="20"/>
          <w:lang w:eastAsia="en-GB"/>
        </w:rPr>
        <w:t xml:space="preserve"> </w:t>
      </w:r>
    </w:p>
    <w:p w14:paraId="163B2D7B" w14:textId="679337BE" w:rsidR="00B25957" w:rsidRPr="000F6423" w:rsidRDefault="00B25957"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EA Timetable</w:t>
      </w:r>
    </w:p>
    <w:p w14:paraId="4AAF0497" w14:textId="77777777" w:rsidR="00C22810" w:rsidRPr="000F6423" w:rsidRDefault="00C22810" w:rsidP="00C22810">
      <w:pPr>
        <w:spacing w:line="232" w:lineRule="exact"/>
        <w:jc w:val="both"/>
        <w:textAlignment w:val="baseline"/>
        <w:rPr>
          <w:rFonts w:ascii="Arial" w:eastAsia="Times New Roman" w:hAnsi="Arial" w:cs="Arial"/>
          <w:sz w:val="20"/>
          <w:szCs w:val="20"/>
          <w:lang w:eastAsia="en-GB"/>
        </w:rPr>
      </w:pPr>
      <w:r w:rsidRPr="000F6423">
        <w:rPr>
          <w:rStyle w:val="cf01"/>
          <w:rFonts w:ascii="Arial" w:hAnsi="Arial" w:cs="Arial"/>
          <w:sz w:val="20"/>
          <w:szCs w:val="20"/>
        </w:rPr>
        <w:t>ESO Licence</w:t>
      </w:r>
    </w:p>
    <w:p w14:paraId="374FE8ED" w14:textId="77777777" w:rsidR="00C22810" w:rsidRPr="000F6423" w:rsidRDefault="00C22810" w:rsidP="00C22810">
      <w:pPr>
        <w:spacing w:line="232" w:lineRule="exact"/>
        <w:jc w:val="both"/>
        <w:textAlignment w:val="baseline"/>
        <w:rPr>
          <w:rFonts w:ascii="Arial" w:eastAsia="Arial" w:hAnsi="Arial" w:cs="Aptos"/>
          <w:sz w:val="20"/>
          <w:szCs w:val="20"/>
        </w:rPr>
      </w:pPr>
      <w:r w:rsidRPr="000F6423">
        <w:rPr>
          <w:rFonts w:ascii="Arial" w:eastAsia="Times New Roman" w:hAnsi="Arial" w:cs="Arial"/>
          <w:sz w:val="20"/>
          <w:szCs w:val="20"/>
          <w:lang w:eastAsia="en-GB"/>
        </w:rPr>
        <w:t>Existing Agreement</w:t>
      </w:r>
    </w:p>
    <w:p w14:paraId="0FA79E4C"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Gate 2</w:t>
      </w:r>
    </w:p>
    <w:p w14:paraId="2C70870D"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hAnsi="Arial" w:cs="Arial"/>
          <w:sz w:val="20"/>
          <w:szCs w:val="20"/>
        </w:rPr>
        <w:t>Gate 2 Criteria Methodology</w:t>
      </w:r>
    </w:p>
    <w:p w14:paraId="73F9D576"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Host TO</w:t>
      </w:r>
    </w:p>
    <w:p w14:paraId="527F049B"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IDNO</w:t>
      </w:r>
    </w:p>
    <w:p w14:paraId="3F00921A" w14:textId="0D0FFA4C" w:rsidR="00C22810" w:rsidRPr="000F6423" w:rsidRDefault="00C22810" w:rsidP="000754AA">
      <w:pPr>
        <w:spacing w:line="232" w:lineRule="exact"/>
        <w:jc w:val="both"/>
        <w:textAlignment w:val="baseline"/>
        <w:rPr>
          <w:rFonts w:ascii="Arial" w:eastAsia="Arial" w:hAnsi="Arial"/>
          <w:spacing w:val="-3"/>
          <w:sz w:val="20"/>
          <w:szCs w:val="20"/>
        </w:rPr>
      </w:pPr>
      <w:r w:rsidRPr="000F6423">
        <w:rPr>
          <w:rFonts w:ascii="Arial" w:eastAsia="Arial" w:hAnsi="Arial"/>
          <w:spacing w:val="-3"/>
          <w:sz w:val="20"/>
          <w:szCs w:val="20"/>
        </w:rPr>
        <w:t>Modification Applications</w:t>
      </w:r>
    </w:p>
    <w:p w14:paraId="766C1833" w14:textId="3667965F" w:rsidR="00463737" w:rsidRPr="000F6423" w:rsidRDefault="00463737" w:rsidP="000754AA">
      <w:pPr>
        <w:spacing w:line="232" w:lineRule="exact"/>
        <w:jc w:val="both"/>
        <w:textAlignment w:val="baseline"/>
        <w:rPr>
          <w:rFonts w:ascii="Arial" w:eastAsia="Arial" w:hAnsi="Arial"/>
          <w:spacing w:val="-3"/>
          <w:sz w:val="20"/>
          <w:szCs w:val="20"/>
        </w:rPr>
      </w:pPr>
      <w:r w:rsidRPr="000F6423">
        <w:rPr>
          <w:rFonts w:ascii="Arial" w:eastAsia="Arial" w:hAnsi="Arial"/>
          <w:spacing w:val="-3"/>
          <w:sz w:val="20"/>
          <w:szCs w:val="20"/>
        </w:rPr>
        <w:t>NGET</w:t>
      </w:r>
    </w:p>
    <w:p w14:paraId="04E27A9B" w14:textId="380DD1F9" w:rsidR="00945EE6" w:rsidRPr="000F6423" w:rsidRDefault="00945EE6"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NESO</w:t>
      </w:r>
    </w:p>
    <w:p w14:paraId="0DD89534" w14:textId="457FE445" w:rsidR="00617E2C" w:rsidRPr="000F6423" w:rsidRDefault="00617E2C"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Offshore Transmission Licence</w:t>
      </w:r>
    </w:p>
    <w:p w14:paraId="7D58AF63" w14:textId="77777777" w:rsidR="00EF15B0" w:rsidRDefault="00EF15B0" w:rsidP="000754AA">
      <w:pPr>
        <w:spacing w:line="232"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 </w:t>
      </w:r>
    </w:p>
    <w:p w14:paraId="199FFEC9" w14:textId="77777777" w:rsidR="00EF15B0" w:rsidRDefault="00EF15B0" w:rsidP="000754AA">
      <w:pPr>
        <w:spacing w:line="232" w:lineRule="exact"/>
        <w:jc w:val="both"/>
        <w:textAlignment w:val="baseline"/>
        <w:rPr>
          <w:rFonts w:ascii="Arial" w:eastAsia="Arial" w:hAnsi="Arial"/>
          <w:color w:val="000000"/>
          <w:sz w:val="20"/>
          <w:szCs w:val="20"/>
        </w:rPr>
      </w:pPr>
    </w:p>
    <w:p w14:paraId="09CC68EF" w14:textId="77777777" w:rsidR="00EF15B0" w:rsidRDefault="00EF15B0" w:rsidP="000754AA">
      <w:pPr>
        <w:spacing w:line="232" w:lineRule="exact"/>
        <w:jc w:val="both"/>
        <w:textAlignment w:val="baseline"/>
        <w:rPr>
          <w:rFonts w:ascii="Arial" w:eastAsia="Arial" w:hAnsi="Arial"/>
          <w:color w:val="000000"/>
          <w:sz w:val="20"/>
          <w:szCs w:val="20"/>
        </w:rPr>
      </w:pPr>
    </w:p>
    <w:p w14:paraId="16C4A3D8" w14:textId="77777777" w:rsidR="00EF15B0" w:rsidRDefault="00EF15B0" w:rsidP="000754AA">
      <w:pPr>
        <w:spacing w:line="232" w:lineRule="exact"/>
        <w:jc w:val="both"/>
        <w:textAlignment w:val="baseline"/>
        <w:rPr>
          <w:rFonts w:ascii="Arial" w:eastAsia="Arial" w:hAnsi="Arial"/>
          <w:color w:val="000000"/>
          <w:sz w:val="20"/>
          <w:szCs w:val="20"/>
        </w:rPr>
      </w:pPr>
    </w:p>
    <w:p w14:paraId="31D549AA" w14:textId="77777777" w:rsidR="00EF15B0" w:rsidRDefault="00EF15B0" w:rsidP="000754AA">
      <w:pPr>
        <w:spacing w:line="232" w:lineRule="exact"/>
        <w:jc w:val="both"/>
        <w:textAlignment w:val="baseline"/>
        <w:rPr>
          <w:rFonts w:ascii="Arial" w:eastAsia="Arial" w:hAnsi="Arial"/>
          <w:color w:val="000000"/>
          <w:sz w:val="20"/>
          <w:szCs w:val="20"/>
        </w:rPr>
      </w:pPr>
    </w:p>
    <w:p w14:paraId="397679D8" w14:textId="26FF7918" w:rsidR="00741457" w:rsidRPr="00C22810" w:rsidRDefault="00463737" w:rsidP="000754AA">
      <w:pPr>
        <w:spacing w:line="232" w:lineRule="exact"/>
        <w:jc w:val="both"/>
        <w:textAlignment w:val="baseline"/>
        <w:rPr>
          <w:rFonts w:ascii="Arial" w:eastAsia="Arial" w:hAnsi="Arial"/>
          <w:color w:val="000000"/>
          <w:sz w:val="20"/>
          <w:szCs w:val="20"/>
        </w:rPr>
      </w:pPr>
      <w:r w:rsidRPr="00C22810">
        <w:rPr>
          <w:rFonts w:ascii="Arial" w:eastAsia="Arial" w:hAnsi="Arial"/>
          <w:color w:val="000000"/>
          <w:sz w:val="20"/>
          <w:szCs w:val="20"/>
        </w:rPr>
        <w:t>Offshore Transmission Owner</w:t>
      </w:r>
    </w:p>
    <w:p w14:paraId="74A1D012" w14:textId="016FCF75" w:rsidR="00463737" w:rsidRPr="00C22810" w:rsidRDefault="00463737"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Party</w:t>
      </w:r>
    </w:p>
    <w:p w14:paraId="40C8B4C7" w14:textId="493F86E0" w:rsidR="005F6B33" w:rsidRPr="000F6423" w:rsidRDefault="005F6B33"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OFTO</w:t>
      </w:r>
    </w:p>
    <w:p w14:paraId="26D07C7F" w14:textId="47E53FAD" w:rsidR="001468AF" w:rsidRPr="00C22810" w:rsidRDefault="001468AF"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 xml:space="preserve">Relevant </w:t>
      </w:r>
      <w:r w:rsidR="00040801" w:rsidRPr="00C22810">
        <w:rPr>
          <w:rFonts w:ascii="Arial" w:eastAsia="Arial" w:hAnsi="Arial"/>
          <w:color w:val="000000"/>
          <w:spacing w:val="-2"/>
          <w:sz w:val="20"/>
          <w:szCs w:val="20"/>
        </w:rPr>
        <w:t>Connection Site</w:t>
      </w:r>
    </w:p>
    <w:p w14:paraId="7CC469F8" w14:textId="77777777" w:rsidR="00B867F2" w:rsidRPr="00C22810" w:rsidRDefault="00B867F2" w:rsidP="00B867F2">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Reservation</w:t>
      </w:r>
    </w:p>
    <w:p w14:paraId="41260867" w14:textId="764B5377" w:rsidR="00B867F2" w:rsidRPr="000F6423" w:rsidRDefault="009D6B90" w:rsidP="000754AA">
      <w:pPr>
        <w:spacing w:line="232" w:lineRule="exact"/>
        <w:jc w:val="both"/>
        <w:textAlignment w:val="baseline"/>
        <w:rPr>
          <w:rFonts w:ascii="Arial" w:eastAsia="Arial" w:hAnsi="Arial"/>
          <w:color w:val="FF0000"/>
          <w:spacing w:val="-2"/>
          <w:sz w:val="20"/>
          <w:szCs w:val="20"/>
        </w:rPr>
      </w:pPr>
      <w:r w:rsidRPr="000F6423">
        <w:rPr>
          <w:rFonts w:ascii="Arial" w:eastAsia="Times New Roman" w:hAnsi="Arial" w:cs="Arial"/>
          <w:sz w:val="20"/>
          <w:szCs w:val="20"/>
          <w:lang w:eastAsia="en-GB"/>
        </w:rPr>
        <w:t>Scheme Briefing</w:t>
      </w:r>
      <w:r w:rsidRPr="000F6423">
        <w:rPr>
          <w:rFonts w:ascii="Arial" w:eastAsia="Times New Roman" w:hAnsi="Arial" w:cs="Arial"/>
          <w:color w:val="FF0000"/>
          <w:sz w:val="20"/>
          <w:szCs w:val="20"/>
          <w:lang w:eastAsia="en-GB"/>
        </w:rPr>
        <w:t xml:space="preserve"> </w:t>
      </w:r>
      <w:r w:rsidRPr="000F6423">
        <w:rPr>
          <w:rFonts w:ascii="Arial" w:eastAsia="Times New Roman" w:hAnsi="Arial" w:cs="Arial"/>
          <w:sz w:val="20"/>
          <w:szCs w:val="20"/>
          <w:lang w:eastAsia="en-GB"/>
        </w:rPr>
        <w:t>Note</w:t>
      </w:r>
    </w:p>
    <w:p w14:paraId="1776128F" w14:textId="02293008" w:rsidR="00463737" w:rsidRPr="00C22810" w:rsidRDefault="00463737"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SHET</w:t>
      </w:r>
    </w:p>
    <w:p w14:paraId="4F6E2767" w14:textId="77777777" w:rsidR="00341CE6" w:rsidRPr="000F6423" w:rsidRDefault="00463737" w:rsidP="000754AA">
      <w:pPr>
        <w:spacing w:line="232" w:lineRule="exact"/>
        <w:jc w:val="both"/>
        <w:textAlignment w:val="baseline"/>
        <w:rPr>
          <w:rFonts w:ascii="Arial" w:eastAsia="Arial" w:hAnsi="Arial"/>
          <w:spacing w:val="-2"/>
          <w:sz w:val="20"/>
          <w:szCs w:val="20"/>
        </w:rPr>
      </w:pPr>
      <w:r w:rsidRPr="00C22810">
        <w:rPr>
          <w:rFonts w:ascii="Arial" w:eastAsia="Arial" w:hAnsi="Arial"/>
          <w:color w:val="000000"/>
          <w:spacing w:val="-2"/>
          <w:sz w:val="20"/>
          <w:szCs w:val="20"/>
        </w:rPr>
        <w:t>SPT</w:t>
      </w:r>
    </w:p>
    <w:p w14:paraId="2910AB4B" w14:textId="7182E31B" w:rsidR="000F747E" w:rsidRPr="000F6423" w:rsidRDefault="000F747E" w:rsidP="000754AA">
      <w:pPr>
        <w:spacing w:line="232" w:lineRule="exact"/>
        <w:jc w:val="both"/>
        <w:textAlignment w:val="baseline"/>
        <w:rPr>
          <w:rFonts w:ascii="Arial" w:eastAsia="Arial" w:hAnsi="Arial"/>
          <w:sz w:val="20"/>
          <w:szCs w:val="20"/>
        </w:rPr>
      </w:pPr>
      <w:r w:rsidRPr="000F6423">
        <w:rPr>
          <w:rStyle w:val="normaltextrun"/>
          <w:rFonts w:ascii="Arial" w:hAnsi="Arial" w:cs="Arial"/>
          <w:sz w:val="20"/>
          <w:szCs w:val="20"/>
          <w:shd w:val="clear" w:color="auto" w:fill="FFFFFF"/>
        </w:rPr>
        <w:t>Tender Process</w:t>
      </w:r>
    </w:p>
    <w:p w14:paraId="3423C29B" w14:textId="4C95C76E" w:rsidR="00463737" w:rsidRPr="000F6423" w:rsidRDefault="00463737"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The Company</w:t>
      </w:r>
    </w:p>
    <w:p w14:paraId="73C4C6E3" w14:textId="647AD68C" w:rsidR="00E01BEF" w:rsidRPr="000F6423" w:rsidRDefault="00E01BEF" w:rsidP="000754AA">
      <w:pPr>
        <w:spacing w:line="232" w:lineRule="exact"/>
        <w:jc w:val="both"/>
        <w:textAlignment w:val="baseline"/>
        <w:rPr>
          <w:rFonts w:ascii="Arial" w:eastAsia="Arial" w:hAnsi="Arial"/>
          <w:spacing w:val="-2"/>
          <w:sz w:val="20"/>
          <w:szCs w:val="20"/>
        </w:rPr>
      </w:pPr>
      <w:r w:rsidRPr="000F6423">
        <w:rPr>
          <w:rFonts w:ascii="Arial" w:eastAsia="Times New Roman" w:hAnsi="Arial" w:cs="Arial"/>
          <w:sz w:val="20"/>
          <w:szCs w:val="20"/>
          <w:lang w:eastAsia="en-GB"/>
        </w:rPr>
        <w:t>The Company Modification Application</w:t>
      </w:r>
    </w:p>
    <w:p w14:paraId="100317CD" w14:textId="463B80B0" w:rsidR="000E006B" w:rsidRPr="000F6423" w:rsidRDefault="000E006B" w:rsidP="000754AA">
      <w:pPr>
        <w:spacing w:line="232" w:lineRule="exact"/>
        <w:jc w:val="both"/>
        <w:textAlignment w:val="baseline"/>
        <w:rPr>
          <w:rFonts w:ascii="Arial" w:eastAsia="Arial" w:hAnsi="Arial"/>
          <w:spacing w:val="-2"/>
          <w:sz w:val="20"/>
          <w:szCs w:val="20"/>
        </w:rPr>
      </w:pPr>
      <w:r w:rsidRPr="000F6423">
        <w:rPr>
          <w:rFonts w:ascii="Arial" w:eastAsia="Arial" w:hAnsi="Arial"/>
          <w:spacing w:val="-2"/>
          <w:sz w:val="20"/>
          <w:szCs w:val="20"/>
        </w:rPr>
        <w:t>The Company Offers Out Date</w:t>
      </w:r>
    </w:p>
    <w:p w14:paraId="23731F4D" w14:textId="2B961288" w:rsidR="00E95D9F" w:rsidRPr="000F6423" w:rsidRDefault="00E95D9F" w:rsidP="000754AA">
      <w:pPr>
        <w:spacing w:line="232" w:lineRule="exact"/>
        <w:jc w:val="both"/>
        <w:textAlignment w:val="baseline"/>
        <w:rPr>
          <w:rFonts w:ascii="Arial" w:eastAsia="Arial" w:hAnsi="Arial"/>
          <w:spacing w:val="-2"/>
          <w:sz w:val="20"/>
          <w:szCs w:val="20"/>
        </w:rPr>
      </w:pPr>
      <w:r w:rsidRPr="000F6423">
        <w:rPr>
          <w:rStyle w:val="normaltextrun"/>
          <w:rFonts w:ascii="Arial" w:hAnsi="Arial" w:cs="Arial"/>
          <w:sz w:val="20"/>
          <w:szCs w:val="20"/>
          <w:shd w:val="clear" w:color="auto" w:fill="FFFFFF"/>
        </w:rPr>
        <w:t>TO Construction Agreement</w:t>
      </w:r>
      <w:r w:rsidRPr="000F6423">
        <w:rPr>
          <w:rStyle w:val="eop"/>
          <w:rFonts w:ascii="Arial" w:hAnsi="Arial" w:cs="Arial"/>
          <w:sz w:val="20"/>
          <w:szCs w:val="20"/>
          <w:shd w:val="clear" w:color="auto" w:fill="FFFFFF"/>
        </w:rPr>
        <w:t> </w:t>
      </w:r>
    </w:p>
    <w:p w14:paraId="66C0B5FC" w14:textId="77777777" w:rsidR="00463737" w:rsidRPr="000F6423" w:rsidRDefault="00463737" w:rsidP="000754AA">
      <w:pPr>
        <w:spacing w:line="233" w:lineRule="exact"/>
        <w:jc w:val="both"/>
        <w:textAlignment w:val="baseline"/>
        <w:rPr>
          <w:rFonts w:ascii="Arial" w:eastAsia="Arial" w:hAnsi="Arial"/>
          <w:sz w:val="20"/>
          <w:szCs w:val="20"/>
        </w:rPr>
      </w:pPr>
      <w:r w:rsidRPr="000F6423">
        <w:rPr>
          <w:rFonts w:ascii="Arial" w:eastAsia="Arial" w:hAnsi="Arial"/>
          <w:sz w:val="20"/>
          <w:szCs w:val="20"/>
        </w:rPr>
        <w:t>TO Construction Offer</w:t>
      </w:r>
    </w:p>
    <w:p w14:paraId="6EA3F1B4" w14:textId="2DB8D070" w:rsidR="00D45355" w:rsidRPr="000F6423" w:rsidRDefault="00D45355" w:rsidP="000754AA">
      <w:pPr>
        <w:spacing w:line="233" w:lineRule="exact"/>
        <w:jc w:val="both"/>
        <w:textAlignment w:val="baseline"/>
        <w:rPr>
          <w:rFonts w:ascii="Arial" w:eastAsia="Arial" w:hAnsi="Arial"/>
        </w:rPr>
      </w:pPr>
      <w:r w:rsidRPr="000F6423">
        <w:rPr>
          <w:rStyle w:val="cf01"/>
          <w:rFonts w:ascii="Arial" w:hAnsi="Arial" w:cs="Arial"/>
          <w:sz w:val="20"/>
          <w:szCs w:val="20"/>
        </w:rPr>
        <w:t>Transmission Licences</w:t>
      </w:r>
    </w:p>
    <w:p w14:paraId="7E3D27D0" w14:textId="2B30150A" w:rsidR="00463737" w:rsidRPr="000F6423" w:rsidRDefault="00463737" w:rsidP="000754AA">
      <w:pPr>
        <w:spacing w:line="233" w:lineRule="exact"/>
        <w:jc w:val="both"/>
        <w:textAlignment w:val="baseline"/>
        <w:rPr>
          <w:rFonts w:ascii="Arial" w:eastAsia="Arial" w:hAnsi="Arial"/>
          <w:sz w:val="20"/>
          <w:szCs w:val="20"/>
        </w:rPr>
      </w:pPr>
      <w:r w:rsidRPr="000F6423">
        <w:rPr>
          <w:rFonts w:ascii="Arial" w:eastAsia="Arial" w:hAnsi="Arial"/>
          <w:sz w:val="20"/>
          <w:szCs w:val="20"/>
        </w:rPr>
        <w:t>Transmission Owner</w:t>
      </w:r>
      <w:r w:rsidR="007D4DBA" w:rsidRPr="000F6423">
        <w:rPr>
          <w:rFonts w:ascii="Arial" w:eastAsia="Arial" w:hAnsi="Arial"/>
          <w:sz w:val="20"/>
          <w:szCs w:val="20"/>
        </w:rPr>
        <w:t xml:space="preserve"> (TO)</w:t>
      </w:r>
    </w:p>
    <w:p w14:paraId="005B4B52" w14:textId="2C561D4D" w:rsidR="00241780" w:rsidRPr="000F6423" w:rsidRDefault="00463737" w:rsidP="00241780">
      <w:pPr>
        <w:spacing w:line="233" w:lineRule="exact"/>
        <w:jc w:val="both"/>
        <w:textAlignment w:val="baseline"/>
        <w:rPr>
          <w:rFonts w:ascii="Arial" w:eastAsia="Arial" w:hAnsi="Arial"/>
          <w:sz w:val="20"/>
          <w:szCs w:val="20"/>
        </w:rPr>
      </w:pPr>
      <w:r w:rsidRPr="000F6423">
        <w:rPr>
          <w:rFonts w:ascii="Arial" w:eastAsia="Arial" w:hAnsi="Arial"/>
          <w:sz w:val="20"/>
          <w:szCs w:val="20"/>
        </w:rPr>
        <w:t>Transmission System</w:t>
      </w:r>
    </w:p>
    <w:p w14:paraId="15361630" w14:textId="47395750" w:rsidR="00D80B17" w:rsidRPr="000F6423" w:rsidRDefault="00D80B17" w:rsidP="00241780">
      <w:pPr>
        <w:spacing w:line="233" w:lineRule="exact"/>
        <w:jc w:val="both"/>
        <w:textAlignment w:val="baseline"/>
        <w:rPr>
          <w:rFonts w:ascii="Arial" w:eastAsia="Arial" w:hAnsi="Arial"/>
          <w:sz w:val="20"/>
          <w:szCs w:val="20"/>
        </w:rPr>
      </w:pPr>
      <w:r w:rsidRPr="000F6423">
        <w:rPr>
          <w:rFonts w:ascii="Arial" w:eastAsia="Arial" w:hAnsi="Arial"/>
          <w:sz w:val="20"/>
          <w:szCs w:val="20"/>
        </w:rPr>
        <w:t>User</w:t>
      </w:r>
    </w:p>
    <w:p w14:paraId="264847CF" w14:textId="77777777" w:rsidR="00677506" w:rsidRPr="000F6423" w:rsidRDefault="00241780" w:rsidP="00677506">
      <w:pPr>
        <w:rPr>
          <w:rFonts w:asciiTheme="minorHAnsi" w:hAnsiTheme="minorHAnsi" w:cstheme="minorBidi"/>
        </w:rPr>
      </w:pPr>
      <w:r w:rsidRPr="000F6423">
        <w:rPr>
          <w:rFonts w:ascii="Arial" w:eastAsia="Arial" w:hAnsi="Arial"/>
          <w:sz w:val="20"/>
          <w:szCs w:val="20"/>
        </w:rPr>
        <w:t>User Application</w:t>
      </w:r>
      <w:r w:rsidR="00677506" w:rsidRPr="000F6423">
        <w:rPr>
          <w:rFonts w:asciiTheme="minorHAnsi" w:hAnsiTheme="minorHAnsi" w:cstheme="minorBidi"/>
        </w:rPr>
        <w:t xml:space="preserve"> </w:t>
      </w:r>
    </w:p>
    <w:p w14:paraId="20769A22" w14:textId="538EBF28" w:rsidR="00677506" w:rsidRPr="000F6423" w:rsidRDefault="00677506" w:rsidP="00677506">
      <w:pPr>
        <w:rPr>
          <w:rFonts w:asciiTheme="minorHAnsi" w:hAnsiTheme="minorHAnsi" w:cstheme="minorBidi"/>
        </w:rPr>
      </w:pPr>
      <w:r w:rsidRPr="000F6423">
        <w:rPr>
          <w:rFonts w:asciiTheme="minorHAnsi" w:hAnsiTheme="minorHAnsi" w:cstheme="minorBidi"/>
        </w:rPr>
        <w:t>Variation Offer</w:t>
      </w:r>
    </w:p>
    <w:p w14:paraId="660AAD14" w14:textId="0103BE22" w:rsidR="00677506" w:rsidRDefault="00677506" w:rsidP="00241780">
      <w:pPr>
        <w:spacing w:line="233" w:lineRule="exact"/>
        <w:jc w:val="both"/>
        <w:textAlignment w:val="baseline"/>
        <w:rPr>
          <w:rFonts w:ascii="Arial" w:eastAsia="Arial" w:hAnsi="Arial"/>
          <w:color w:val="000000"/>
          <w:sz w:val="20"/>
          <w:szCs w:val="20"/>
        </w:rPr>
      </w:pPr>
    </w:p>
    <w:p w14:paraId="48E843D2" w14:textId="700B6C00" w:rsidR="00677506" w:rsidRPr="00C22810" w:rsidRDefault="00677506" w:rsidP="00241780">
      <w:pPr>
        <w:spacing w:line="233" w:lineRule="exact"/>
        <w:jc w:val="both"/>
        <w:textAlignment w:val="baseline"/>
        <w:rPr>
          <w:rFonts w:ascii="Arial" w:eastAsia="Arial" w:hAnsi="Arial"/>
          <w:color w:val="000000"/>
          <w:sz w:val="20"/>
          <w:szCs w:val="20"/>
        </w:rPr>
        <w:sectPr w:rsidR="00677506" w:rsidRPr="00C22810" w:rsidSect="00C63D75">
          <w:type w:val="continuous"/>
          <w:pgSz w:w="11909" w:h="16838"/>
          <w:pgMar w:top="1440" w:right="1080" w:bottom="1440" w:left="1080" w:header="720" w:footer="720" w:gutter="0"/>
          <w:cols w:num="2" w:space="720"/>
          <w:docGrid w:linePitch="299"/>
        </w:sectPr>
      </w:pPr>
    </w:p>
    <w:p w14:paraId="7E87557B" w14:textId="77777777" w:rsidR="00B867F2" w:rsidRPr="00C22810" w:rsidRDefault="00B867F2" w:rsidP="00DE3324">
      <w:pPr>
        <w:spacing w:line="350" w:lineRule="exact"/>
        <w:ind w:right="3024"/>
        <w:jc w:val="both"/>
        <w:textAlignment w:val="baseline"/>
        <w:rPr>
          <w:rFonts w:ascii="Arial" w:eastAsia="Arial" w:hAnsi="Arial"/>
          <w:b/>
          <w:color w:val="000000"/>
          <w:sz w:val="20"/>
          <w:szCs w:val="20"/>
        </w:rPr>
      </w:pPr>
    </w:p>
    <w:p w14:paraId="2AFC1745" w14:textId="7E82E490" w:rsidR="00463737" w:rsidRDefault="00463737" w:rsidP="00F824D1">
      <w:pPr>
        <w:spacing w:line="350" w:lineRule="exact"/>
        <w:ind w:right="3024"/>
        <w:jc w:val="both"/>
        <w:textAlignment w:val="baseline"/>
        <w:rPr>
          <w:rFonts w:ascii="Arial" w:eastAsia="Arial" w:hAnsi="Arial"/>
          <w:b/>
          <w:color w:val="000000"/>
          <w:sz w:val="20"/>
        </w:rPr>
      </w:pPr>
      <w:r w:rsidRPr="00F37004">
        <w:rPr>
          <w:rFonts w:ascii="Arial" w:eastAsia="Arial" w:hAnsi="Arial"/>
          <w:b/>
          <w:color w:val="000000"/>
          <w:sz w:val="20"/>
        </w:rPr>
        <w:t xml:space="preserve">Grid Code definitions used: </w:t>
      </w:r>
    </w:p>
    <w:p w14:paraId="2DC5A9CD" w14:textId="28E7428D" w:rsidR="00DE3324" w:rsidRPr="00DE3324" w:rsidRDefault="00DE3324" w:rsidP="00F824D1">
      <w:pPr>
        <w:spacing w:line="350" w:lineRule="exact"/>
        <w:ind w:right="3024"/>
        <w:jc w:val="both"/>
        <w:textAlignment w:val="baseline"/>
        <w:rPr>
          <w:rFonts w:ascii="Arial" w:eastAsia="Arial" w:hAnsi="Arial"/>
          <w:color w:val="000000"/>
          <w:sz w:val="20"/>
        </w:rPr>
      </w:pPr>
      <w:r w:rsidRPr="00DE3324">
        <w:rPr>
          <w:rStyle w:val="normaltextrun"/>
          <w:rFonts w:ascii="Arial" w:hAnsi="Arial" w:cs="Arial"/>
          <w:color w:val="000000"/>
          <w:sz w:val="20"/>
          <w:szCs w:val="20"/>
          <w:shd w:val="clear" w:color="auto" w:fill="FFFFFF"/>
        </w:rPr>
        <w:t>User</w:t>
      </w:r>
    </w:p>
    <w:p w14:paraId="5EB0F707" w14:textId="77777777" w:rsidR="00F824D1" w:rsidRDefault="00F824D1" w:rsidP="00F824D1">
      <w:pPr>
        <w:spacing w:line="229" w:lineRule="exact"/>
        <w:jc w:val="both"/>
        <w:textAlignment w:val="baseline"/>
        <w:rPr>
          <w:rFonts w:ascii="Arial" w:eastAsia="Arial" w:hAnsi="Arial"/>
          <w:b/>
          <w:color w:val="000000"/>
          <w:spacing w:val="-1"/>
          <w:sz w:val="20"/>
        </w:rPr>
      </w:pPr>
    </w:p>
    <w:p w14:paraId="41BFF788" w14:textId="77777777" w:rsidR="00463737" w:rsidRPr="00F37004" w:rsidRDefault="00463737" w:rsidP="00A41332">
      <w:pPr>
        <w:spacing w:line="229" w:lineRule="exact"/>
        <w:jc w:val="both"/>
        <w:textAlignment w:val="baseline"/>
        <w:rPr>
          <w:rFonts w:ascii="Arial" w:eastAsia="Arial" w:hAnsi="Arial"/>
          <w:b/>
          <w:color w:val="000000"/>
          <w:spacing w:val="-1"/>
          <w:sz w:val="20"/>
        </w:rPr>
      </w:pPr>
      <w:r w:rsidRPr="00F37004">
        <w:rPr>
          <w:rFonts w:ascii="Arial" w:eastAsia="Arial" w:hAnsi="Arial"/>
          <w:b/>
          <w:color w:val="000000"/>
          <w:spacing w:val="-1"/>
          <w:sz w:val="20"/>
        </w:rPr>
        <w:t>CUSC definitions used:</w:t>
      </w:r>
    </w:p>
    <w:p w14:paraId="0F601E9B" w14:textId="77777777" w:rsidR="00C63D75" w:rsidRDefault="00C63D75" w:rsidP="00A41332">
      <w:pPr>
        <w:spacing w:line="233" w:lineRule="exact"/>
        <w:jc w:val="both"/>
        <w:textAlignment w:val="baseline"/>
        <w:rPr>
          <w:rFonts w:ascii="Arial" w:eastAsia="Arial" w:hAnsi="Arial"/>
          <w:color w:val="000000"/>
          <w:sz w:val="20"/>
        </w:rPr>
        <w:sectPr w:rsidR="00C63D75" w:rsidSect="00C63D75">
          <w:type w:val="continuous"/>
          <w:pgSz w:w="11909" w:h="16838"/>
          <w:pgMar w:top="1440" w:right="1080" w:bottom="1440" w:left="1080" w:header="720" w:footer="720" w:gutter="0"/>
          <w:cols w:space="720"/>
          <w:docGrid w:linePitch="299"/>
        </w:sectPr>
      </w:pPr>
    </w:p>
    <w:p w14:paraId="35600B70" w14:textId="77777777" w:rsidR="00B867F2" w:rsidRDefault="00B867F2" w:rsidP="00F824D1">
      <w:pPr>
        <w:spacing w:line="233" w:lineRule="exact"/>
        <w:jc w:val="both"/>
        <w:textAlignment w:val="baseline"/>
        <w:rPr>
          <w:rFonts w:ascii="Arial" w:eastAsia="Arial" w:hAnsi="Arial"/>
          <w:color w:val="000000"/>
          <w:sz w:val="20"/>
        </w:rPr>
      </w:pPr>
    </w:p>
    <w:p w14:paraId="081B33C2" w14:textId="57E633DA" w:rsidR="00463737" w:rsidRDefault="00463737" w:rsidP="002E5643">
      <w:pPr>
        <w:spacing w:line="233" w:lineRule="exact"/>
        <w:jc w:val="both"/>
        <w:textAlignment w:val="baseline"/>
        <w:rPr>
          <w:rFonts w:ascii="Arial" w:eastAsia="Arial" w:hAnsi="Arial"/>
          <w:color w:val="000000"/>
          <w:sz w:val="20"/>
        </w:rPr>
      </w:pPr>
      <w:r w:rsidRPr="00E32C98">
        <w:rPr>
          <w:rFonts w:ascii="Arial" w:eastAsia="Arial" w:hAnsi="Arial"/>
          <w:color w:val="000000"/>
          <w:sz w:val="20"/>
        </w:rPr>
        <w:t>Authority</w:t>
      </w:r>
    </w:p>
    <w:p w14:paraId="7EC56914" w14:textId="77777777" w:rsidR="00463737" w:rsidRPr="001E2B0F" w:rsidRDefault="00463737" w:rsidP="002E5643">
      <w:pPr>
        <w:spacing w:line="233" w:lineRule="exact"/>
        <w:jc w:val="both"/>
        <w:textAlignment w:val="baseline"/>
        <w:rPr>
          <w:rFonts w:ascii="Arial" w:eastAsia="Arial" w:hAnsi="Arial"/>
          <w:color w:val="000000"/>
          <w:sz w:val="20"/>
        </w:rPr>
      </w:pPr>
      <w:r w:rsidRPr="001E2B0F">
        <w:rPr>
          <w:rFonts w:ascii="Arial" w:eastAsia="Arial" w:hAnsi="Arial"/>
          <w:color w:val="000000"/>
          <w:sz w:val="20"/>
        </w:rPr>
        <w:t>Modification Application</w:t>
      </w:r>
    </w:p>
    <w:p w14:paraId="5CA455D0" w14:textId="77777777" w:rsidR="00B867F2" w:rsidRDefault="00B867F2" w:rsidP="002E5643">
      <w:pPr>
        <w:spacing w:line="233" w:lineRule="exact"/>
        <w:jc w:val="both"/>
        <w:textAlignment w:val="baseline"/>
        <w:rPr>
          <w:rFonts w:ascii="Arial" w:eastAsia="Arial" w:hAnsi="Arial"/>
          <w:color w:val="000000"/>
          <w:sz w:val="20"/>
        </w:rPr>
      </w:pPr>
    </w:p>
    <w:p w14:paraId="6E94BE08" w14:textId="40A387FA" w:rsidR="00463737" w:rsidRPr="00BF0DAA" w:rsidRDefault="00463737" w:rsidP="002E5643">
      <w:pPr>
        <w:spacing w:line="233" w:lineRule="exact"/>
        <w:jc w:val="both"/>
        <w:textAlignment w:val="baseline"/>
        <w:rPr>
          <w:rFonts w:ascii="Arial" w:eastAsia="Arial" w:hAnsi="Arial"/>
          <w:color w:val="000000"/>
          <w:sz w:val="20"/>
        </w:rPr>
      </w:pPr>
      <w:r w:rsidRPr="00BF0DAA">
        <w:rPr>
          <w:rFonts w:ascii="Arial" w:eastAsia="Arial" w:hAnsi="Arial"/>
          <w:color w:val="000000"/>
          <w:sz w:val="20"/>
        </w:rPr>
        <w:t>Offer</w:t>
      </w:r>
    </w:p>
    <w:p w14:paraId="5B4B1E6F" w14:textId="77777777" w:rsidR="00463737" w:rsidRPr="00CC7B5F" w:rsidRDefault="00463737" w:rsidP="002E5643">
      <w:pPr>
        <w:spacing w:line="233" w:lineRule="exact"/>
        <w:jc w:val="both"/>
        <w:textAlignment w:val="baseline"/>
        <w:rPr>
          <w:rFonts w:ascii="Arial" w:eastAsia="Arial" w:hAnsi="Arial"/>
          <w:color w:val="000000"/>
          <w:sz w:val="20"/>
        </w:rPr>
      </w:pPr>
      <w:r w:rsidRPr="00CC7B5F">
        <w:rPr>
          <w:rFonts w:ascii="Arial" w:eastAsia="Arial" w:hAnsi="Arial"/>
          <w:color w:val="000000"/>
          <w:sz w:val="20"/>
        </w:rPr>
        <w:t>Offshore Transmission Owner</w:t>
      </w:r>
    </w:p>
    <w:p w14:paraId="6BDB66F5" w14:textId="77777777" w:rsidR="00463737" w:rsidRPr="00463737" w:rsidRDefault="00463737" w:rsidP="002E5643">
      <w:pPr>
        <w:spacing w:line="233" w:lineRule="exact"/>
        <w:jc w:val="both"/>
        <w:textAlignment w:val="baseline"/>
        <w:rPr>
          <w:rFonts w:ascii="Arial" w:eastAsia="Arial" w:hAnsi="Arial"/>
          <w:color w:val="000000"/>
          <w:sz w:val="20"/>
          <w:highlight w:val="yellow"/>
        </w:rPr>
      </w:pPr>
      <w:r w:rsidRPr="00BF0DAA">
        <w:rPr>
          <w:rFonts w:ascii="Arial" w:eastAsia="Arial" w:hAnsi="Arial"/>
          <w:color w:val="000000"/>
          <w:sz w:val="20"/>
        </w:rPr>
        <w:t>Transmission Licence</w:t>
      </w:r>
    </w:p>
    <w:p w14:paraId="7582E6BD" w14:textId="77777777" w:rsidR="00C63D75" w:rsidRDefault="00C63D75" w:rsidP="002E5643">
      <w:pPr>
        <w:spacing w:line="233" w:lineRule="exact"/>
        <w:ind w:left="72"/>
        <w:jc w:val="both"/>
        <w:textAlignment w:val="baseline"/>
        <w:rPr>
          <w:rFonts w:ascii="Arial" w:eastAsia="Arial" w:hAnsi="Arial"/>
          <w:color w:val="000000"/>
          <w:spacing w:val="-2"/>
          <w:sz w:val="20"/>
          <w:highlight w:val="yellow"/>
        </w:rPr>
        <w:sectPr w:rsidR="00C63D75" w:rsidSect="00C63D75">
          <w:type w:val="continuous"/>
          <w:pgSz w:w="11909" w:h="16838"/>
          <w:pgMar w:top="1440" w:right="1080" w:bottom="1440" w:left="1080" w:header="720" w:footer="720" w:gutter="0"/>
          <w:cols w:num="2" w:space="720"/>
          <w:docGrid w:linePitch="299"/>
        </w:sectPr>
      </w:pPr>
    </w:p>
    <w:p w14:paraId="0E17D1F9" w14:textId="77777777" w:rsidR="00B60F37" w:rsidRDefault="00B60F37" w:rsidP="002E5643">
      <w:pPr>
        <w:spacing w:line="233" w:lineRule="exact"/>
        <w:ind w:left="72"/>
        <w:jc w:val="both"/>
        <w:textAlignment w:val="baseline"/>
        <w:rPr>
          <w:rFonts w:ascii="Arial" w:eastAsia="Arial" w:hAnsi="Arial"/>
          <w:color w:val="000000"/>
          <w:spacing w:val="-2"/>
          <w:sz w:val="20"/>
          <w:highlight w:val="yellow"/>
        </w:rPr>
      </w:pPr>
    </w:p>
    <w:p w14:paraId="42DEFC9F" w14:textId="77777777" w:rsidR="00B60F37" w:rsidRPr="00B867F2" w:rsidRDefault="00B60F37" w:rsidP="003152EA">
      <w:pPr>
        <w:spacing w:line="229" w:lineRule="exact"/>
        <w:jc w:val="both"/>
        <w:textAlignment w:val="baseline"/>
        <w:rPr>
          <w:rFonts w:ascii="Arial" w:eastAsia="Arial" w:hAnsi="Arial" w:cs="Arial"/>
          <w:b/>
          <w:color w:val="000000"/>
          <w:sz w:val="20"/>
        </w:rPr>
      </w:pPr>
      <w:r w:rsidRPr="00B867F2">
        <w:rPr>
          <w:rFonts w:ascii="Arial" w:eastAsia="Arial" w:hAnsi="Arial" w:cs="Arial"/>
          <w:b/>
          <w:color w:val="000000"/>
          <w:sz w:val="20"/>
        </w:rPr>
        <w:t>Definitions used from other STCPs:</w:t>
      </w:r>
    </w:p>
    <w:p w14:paraId="5EF2AC96" w14:textId="77777777" w:rsidR="001C5046" w:rsidRPr="00B867F2" w:rsidRDefault="001C5046" w:rsidP="003152EA">
      <w:pPr>
        <w:pStyle w:val="NoSpacing"/>
        <w:jc w:val="both"/>
        <w:rPr>
          <w:rFonts w:ascii="Arial" w:hAnsi="Arial" w:cs="Arial"/>
          <w:sz w:val="20"/>
          <w:szCs w:val="20"/>
        </w:rPr>
      </w:pPr>
    </w:p>
    <w:p w14:paraId="440F41FE" w14:textId="22F419C6" w:rsidR="00361741" w:rsidRPr="00B867F2" w:rsidRDefault="00361741" w:rsidP="003152EA">
      <w:pPr>
        <w:pStyle w:val="NoSpacing"/>
        <w:jc w:val="both"/>
        <w:rPr>
          <w:rStyle w:val="eop"/>
          <w:rFonts w:ascii="Arial" w:hAnsi="Arial" w:cs="Arial"/>
          <w:color w:val="000000"/>
          <w:sz w:val="20"/>
          <w:szCs w:val="20"/>
          <w:shd w:val="clear" w:color="auto" w:fill="FFFFFF"/>
        </w:rPr>
      </w:pPr>
      <w:r w:rsidRPr="00B867F2">
        <w:rPr>
          <w:rStyle w:val="normaltextrun"/>
          <w:rFonts w:ascii="Arial" w:hAnsi="Arial" w:cs="Arial"/>
          <w:color w:val="000000"/>
          <w:sz w:val="20"/>
          <w:szCs w:val="20"/>
          <w:shd w:val="clear" w:color="auto" w:fill="FFFFFF"/>
        </w:rPr>
        <w:t>Application Fee</w:t>
      </w:r>
      <w:r w:rsidRPr="00B867F2">
        <w:rPr>
          <w:rStyle w:val="tabchar"/>
          <w:rFonts w:ascii="Arial" w:hAnsi="Arial" w:cs="Arial"/>
          <w:color w:val="000000"/>
          <w:sz w:val="20"/>
          <w:szCs w:val="20"/>
          <w:shd w:val="clear" w:color="auto" w:fill="FFFFFF"/>
        </w:rPr>
        <w:tab/>
      </w:r>
      <w:r w:rsidRPr="00B867F2">
        <w:rPr>
          <w:rStyle w:val="tabchar"/>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lang w:val="en-GB"/>
        </w:rPr>
        <w:t xml:space="preserve">As defined in </w:t>
      </w:r>
      <w:r w:rsidRPr="00B867F2">
        <w:rPr>
          <w:rStyle w:val="normaltextrun"/>
          <w:rFonts w:ascii="Arial" w:hAnsi="Arial" w:cs="Arial"/>
          <w:color w:val="000000"/>
          <w:sz w:val="20"/>
          <w:szCs w:val="20"/>
          <w:shd w:val="clear" w:color="auto" w:fill="FFFFFF"/>
        </w:rPr>
        <w:t>STCP19-6: Application Fee</w:t>
      </w:r>
      <w:r w:rsidRPr="00B867F2">
        <w:rPr>
          <w:rStyle w:val="eop"/>
          <w:rFonts w:ascii="Arial" w:hAnsi="Arial" w:cs="Arial"/>
          <w:color w:val="000000"/>
          <w:sz w:val="20"/>
          <w:szCs w:val="20"/>
          <w:shd w:val="clear" w:color="auto" w:fill="FFFFFF"/>
        </w:rPr>
        <w:t> </w:t>
      </w:r>
    </w:p>
    <w:p w14:paraId="5E7CE413" w14:textId="4156BEB4" w:rsidR="00C565D9" w:rsidRPr="00B867F2" w:rsidRDefault="00C565D9" w:rsidP="00C565D9">
      <w:pPr>
        <w:jc w:val="both"/>
        <w:rPr>
          <w:rStyle w:val="normaltextrun"/>
          <w:rFonts w:ascii="Arial" w:hAnsi="Arial" w:cs="Arial"/>
          <w:sz w:val="20"/>
          <w:szCs w:val="20"/>
        </w:rPr>
      </w:pPr>
      <w:r w:rsidRPr="00B867F2">
        <w:rPr>
          <w:rStyle w:val="normaltextrun"/>
          <w:rFonts w:ascii="Arial" w:hAnsi="Arial" w:cs="Arial"/>
          <w:color w:val="000000"/>
          <w:sz w:val="20"/>
          <w:szCs w:val="20"/>
          <w:shd w:val="clear" w:color="auto" w:fill="FFFFFF"/>
        </w:rPr>
        <w:t xml:space="preserve">Affected Parties </w:t>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r w:rsidRPr="00B867F2">
        <w:rPr>
          <w:rStyle w:val="normaltextrun"/>
          <w:rFonts w:ascii="Arial" w:hAnsi="Arial" w:cs="Arial"/>
          <w:color w:val="000000"/>
          <w:sz w:val="20"/>
          <w:szCs w:val="20"/>
          <w:shd w:val="clear" w:color="auto" w:fill="FFFFFF"/>
        </w:rPr>
        <w:t>. </w:t>
      </w:r>
    </w:p>
    <w:p w14:paraId="78469E6A" w14:textId="397A969B" w:rsidR="00C565D9" w:rsidRPr="00B867F2" w:rsidRDefault="00C565D9" w:rsidP="00C565D9">
      <w:pPr>
        <w:jc w:val="both"/>
        <w:rPr>
          <w:rFonts w:ascii="Arial" w:hAnsi="Arial" w:cs="Arial"/>
          <w:sz w:val="20"/>
          <w:szCs w:val="20"/>
        </w:rPr>
      </w:pPr>
      <w:r w:rsidRPr="00B867F2">
        <w:rPr>
          <w:rStyle w:val="normaltextrun"/>
          <w:rFonts w:ascii="Arial" w:hAnsi="Arial" w:cs="Arial"/>
          <w:color w:val="000000"/>
          <w:sz w:val="20"/>
          <w:szCs w:val="20"/>
          <w:shd w:val="clear" w:color="auto" w:fill="FFFFFF"/>
        </w:rPr>
        <w:t xml:space="preserve">Affected TO(s) </w:t>
      </w:r>
      <w:r w:rsidRPr="00B867F2">
        <w:rPr>
          <w:rStyle w:val="normaltextrun"/>
          <w:rFonts w:ascii="Arial" w:hAnsi="Arial" w:cs="Arial"/>
          <w:color w:val="000000"/>
          <w:sz w:val="20"/>
          <w:szCs w:val="20"/>
          <w:shd w:val="clear" w:color="auto" w:fill="FFFFFF"/>
        </w:rPr>
        <w:tab/>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p>
    <w:p w14:paraId="48384FD4" w14:textId="39578178" w:rsidR="00C565D9" w:rsidRPr="00B867F2" w:rsidRDefault="00C565D9" w:rsidP="00C565D9">
      <w:pPr>
        <w:jc w:val="both"/>
        <w:rPr>
          <w:rFonts w:ascii="Arial" w:hAnsi="Arial" w:cs="Arial"/>
          <w:sz w:val="20"/>
          <w:szCs w:val="20"/>
        </w:rPr>
      </w:pPr>
      <w:r w:rsidRPr="00B867F2">
        <w:rPr>
          <w:rFonts w:ascii="Arial" w:hAnsi="Arial" w:cs="Arial"/>
          <w:sz w:val="20"/>
          <w:szCs w:val="20"/>
        </w:rPr>
        <w:t xml:space="preserve">Agreements </w:t>
      </w:r>
      <w:r w:rsidRPr="00B867F2">
        <w:rPr>
          <w:rFonts w:ascii="Arial" w:hAnsi="Arial" w:cs="Arial"/>
          <w:sz w:val="20"/>
          <w:szCs w:val="20"/>
        </w:rPr>
        <w:tab/>
      </w:r>
      <w:r w:rsidRPr="00B867F2">
        <w:rPr>
          <w:rFonts w:ascii="Arial" w:hAnsi="Arial" w:cs="Arial"/>
          <w:sz w:val="20"/>
          <w:szCs w:val="20"/>
        </w:rPr>
        <w:tab/>
      </w:r>
      <w:r w:rsidR="00BC5D5E" w:rsidRPr="00B867F2">
        <w:rPr>
          <w:rFonts w:ascii="Arial" w:hAnsi="Arial" w:cs="Arial"/>
          <w:sz w:val="20"/>
          <w:szCs w:val="20"/>
        </w:rPr>
        <w:t xml:space="preserve">As defined in </w:t>
      </w:r>
      <w:r w:rsidRPr="00B867F2">
        <w:rPr>
          <w:rFonts w:ascii="Arial" w:hAnsi="Arial" w:cs="Arial"/>
          <w:sz w:val="20"/>
          <w:szCs w:val="20"/>
        </w:rPr>
        <w:t>STCP18-1: Connection and Modification Application</w:t>
      </w:r>
    </w:p>
    <w:p w14:paraId="335B53A7" w14:textId="194CAC44" w:rsidR="00C565D9" w:rsidRPr="00B867F2" w:rsidRDefault="00C565D9" w:rsidP="00C565D9">
      <w:pPr>
        <w:jc w:val="both"/>
        <w:rPr>
          <w:rFonts w:ascii="Arial" w:hAnsi="Arial" w:cs="Arial"/>
          <w:sz w:val="20"/>
          <w:szCs w:val="20"/>
        </w:rPr>
      </w:pPr>
      <w:r w:rsidRPr="00B867F2">
        <w:rPr>
          <w:rStyle w:val="normaltextrun"/>
          <w:rFonts w:ascii="Arial" w:hAnsi="Arial" w:cs="Arial"/>
          <w:color w:val="000000"/>
          <w:sz w:val="20"/>
          <w:szCs w:val="20"/>
          <w:shd w:val="clear" w:color="auto" w:fill="FFFFFF"/>
        </w:rPr>
        <w:t xml:space="preserve">Host TO </w:t>
      </w:r>
      <w:r w:rsidRPr="00B867F2">
        <w:rPr>
          <w:rStyle w:val="normaltextrun"/>
          <w:rFonts w:ascii="Arial" w:hAnsi="Arial" w:cs="Arial"/>
          <w:color w:val="000000"/>
          <w:sz w:val="20"/>
          <w:szCs w:val="20"/>
          <w:shd w:val="clear" w:color="auto" w:fill="FFFFFF"/>
        </w:rPr>
        <w:tab/>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p>
    <w:p w14:paraId="44028A60" w14:textId="7074884D" w:rsidR="00234C8A" w:rsidRPr="00B867F2" w:rsidRDefault="001C5046" w:rsidP="003152EA">
      <w:pPr>
        <w:pStyle w:val="NoSpacing"/>
        <w:jc w:val="both"/>
        <w:rPr>
          <w:rFonts w:ascii="Arial" w:hAnsi="Arial" w:cs="Arial"/>
          <w:sz w:val="20"/>
          <w:szCs w:val="20"/>
        </w:rPr>
      </w:pPr>
      <w:r w:rsidRPr="00B867F2">
        <w:rPr>
          <w:rFonts w:ascii="Arial" w:hAnsi="Arial" w:cs="Arial"/>
          <w:sz w:val="20"/>
          <w:szCs w:val="20"/>
        </w:rPr>
        <w:t xml:space="preserve">Scheme Briefing Note </w:t>
      </w:r>
      <w:r w:rsidRPr="00B867F2">
        <w:rPr>
          <w:rFonts w:ascii="Arial" w:hAnsi="Arial" w:cs="Arial"/>
          <w:sz w:val="20"/>
          <w:szCs w:val="20"/>
        </w:rPr>
        <w:tab/>
      </w:r>
      <w:r w:rsidR="00BC5D5E" w:rsidRPr="00B867F2">
        <w:rPr>
          <w:rFonts w:ascii="Arial" w:hAnsi="Arial" w:cs="Arial"/>
          <w:sz w:val="20"/>
          <w:szCs w:val="20"/>
          <w:lang w:val="en-GB"/>
        </w:rPr>
        <w:t xml:space="preserve">As defined in </w:t>
      </w:r>
      <w:r w:rsidRPr="00B867F2">
        <w:rPr>
          <w:rFonts w:ascii="Arial" w:hAnsi="Arial" w:cs="Arial"/>
          <w:sz w:val="20"/>
          <w:szCs w:val="20"/>
        </w:rPr>
        <w:t>STCP18-1: Connection and Modification Application</w:t>
      </w:r>
    </w:p>
    <w:p w14:paraId="459B777C" w14:textId="1196309F" w:rsidR="00844C3B" w:rsidRPr="00B867F2" w:rsidRDefault="00844C3B" w:rsidP="00822441">
      <w:pPr>
        <w:jc w:val="both"/>
        <w:rPr>
          <w:rFonts w:ascii="Arial" w:hAnsi="Arial" w:cs="Arial"/>
          <w:sz w:val="20"/>
          <w:szCs w:val="20"/>
        </w:rPr>
      </w:pPr>
      <w:r w:rsidRPr="00B867F2">
        <w:rPr>
          <w:rFonts w:ascii="Arial" w:hAnsi="Arial" w:cs="Arial"/>
          <w:sz w:val="20"/>
          <w:szCs w:val="20"/>
        </w:rPr>
        <w:t xml:space="preserve">Tender Process </w:t>
      </w:r>
      <w:r w:rsidR="00822441" w:rsidRPr="00B867F2">
        <w:rPr>
          <w:rFonts w:ascii="Arial" w:hAnsi="Arial" w:cs="Arial"/>
          <w:sz w:val="20"/>
          <w:szCs w:val="20"/>
        </w:rPr>
        <w:tab/>
      </w:r>
      <w:r w:rsidR="00BC5D5E" w:rsidRPr="00B867F2">
        <w:rPr>
          <w:rFonts w:ascii="Arial" w:hAnsi="Arial" w:cs="Arial"/>
          <w:sz w:val="20"/>
          <w:szCs w:val="20"/>
        </w:rPr>
        <w:t xml:space="preserve">As defined in </w:t>
      </w:r>
      <w:r w:rsidR="00822441" w:rsidRPr="00B867F2">
        <w:rPr>
          <w:rFonts w:ascii="Arial" w:hAnsi="Arial" w:cs="Arial"/>
          <w:sz w:val="20"/>
          <w:szCs w:val="20"/>
        </w:rPr>
        <w:t>STCP18-1: Connection and Modification Application</w:t>
      </w:r>
    </w:p>
    <w:sectPr w:rsidR="00844C3B" w:rsidRPr="00B867F2" w:rsidSect="00C63D75">
      <w:type w:val="continuous"/>
      <w:pgSz w:w="11909" w:h="16838"/>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B5307" w14:textId="77777777" w:rsidR="007F100C" w:rsidRDefault="007F100C" w:rsidP="00FB6A78">
      <w:r>
        <w:separator/>
      </w:r>
    </w:p>
  </w:endnote>
  <w:endnote w:type="continuationSeparator" w:id="0">
    <w:p w14:paraId="2E1CCE82" w14:textId="77777777" w:rsidR="007F100C" w:rsidRDefault="007F100C" w:rsidP="00FB6A78">
      <w:r>
        <w:continuationSeparator/>
      </w:r>
    </w:p>
  </w:endnote>
  <w:endnote w:type="continuationNotice" w:id="1">
    <w:p w14:paraId="689990F7" w14:textId="77777777" w:rsidR="007F100C" w:rsidRDefault="007F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Symbol">
    <w:pitch w:val="default"/>
    <w:family w:val="auto"/>
  </w:font>
  <w:font w:name="Wingdings">
    <w:pitch w:val="default"/>
    <w:family w:val="auto"/>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591470"/>
      <w:docPartObj>
        <w:docPartGallery w:val="Page Numbers (Bottom of Page)"/>
        <w:docPartUnique/>
      </w:docPartObj>
    </w:sdtPr>
    <w:sdtEndPr>
      <w:rPr>
        <w:rFonts w:ascii="Arial" w:hAnsi="Arial" w:cs="Arial"/>
        <w:sz w:val="20"/>
        <w:szCs w:val="20"/>
      </w:rPr>
    </w:sdtEndPr>
    <w:sdtContent>
      <w:sdt>
        <w:sdtPr>
          <w:id w:val="1728636285"/>
          <w:docPartObj>
            <w:docPartGallery w:val="Page Numbers (Top of Page)"/>
            <w:docPartUnique/>
          </w:docPartObj>
        </w:sdtPr>
        <w:sdtEndPr>
          <w:rPr>
            <w:rFonts w:ascii="Arial" w:hAnsi="Arial" w:cs="Arial"/>
            <w:sz w:val="20"/>
            <w:szCs w:val="20"/>
          </w:rPr>
        </w:sdtEndPr>
        <w:sdtContent>
          <w:p w14:paraId="272C3374" w14:textId="5FEDE614" w:rsidR="008C2537" w:rsidRPr="0005029A" w:rsidRDefault="008C2537">
            <w:pPr>
              <w:pStyle w:val="Footer"/>
              <w:jc w:val="center"/>
              <w:rPr>
                <w:rFonts w:ascii="Arial" w:hAnsi="Arial" w:cs="Arial"/>
                <w:sz w:val="20"/>
                <w:szCs w:val="20"/>
              </w:rPr>
            </w:pPr>
            <w:r w:rsidRPr="0005029A">
              <w:rPr>
                <w:rFonts w:ascii="Arial" w:hAnsi="Arial" w:cs="Arial"/>
                <w:sz w:val="20"/>
                <w:szCs w:val="20"/>
              </w:rPr>
              <w:t xml:space="preserve">Page </w:t>
            </w:r>
            <w:r w:rsidRPr="0005029A">
              <w:rPr>
                <w:rFonts w:ascii="Arial" w:hAnsi="Arial" w:cs="Arial"/>
                <w:b/>
                <w:bCs/>
                <w:sz w:val="20"/>
                <w:szCs w:val="20"/>
              </w:rPr>
              <w:fldChar w:fldCharType="begin"/>
            </w:r>
            <w:r w:rsidRPr="0005029A">
              <w:rPr>
                <w:rFonts w:ascii="Arial" w:hAnsi="Arial" w:cs="Arial"/>
                <w:b/>
                <w:bCs/>
                <w:sz w:val="20"/>
                <w:szCs w:val="20"/>
              </w:rPr>
              <w:instrText xml:space="preserve"> PAGE </w:instrText>
            </w:r>
            <w:r w:rsidRPr="0005029A">
              <w:rPr>
                <w:rFonts w:ascii="Arial" w:hAnsi="Arial" w:cs="Arial"/>
                <w:b/>
                <w:bCs/>
                <w:sz w:val="20"/>
                <w:szCs w:val="20"/>
              </w:rPr>
              <w:fldChar w:fldCharType="separate"/>
            </w:r>
            <w:r w:rsidRPr="0005029A">
              <w:rPr>
                <w:rFonts w:ascii="Arial" w:hAnsi="Arial" w:cs="Arial"/>
                <w:b/>
                <w:bCs/>
                <w:noProof/>
                <w:sz w:val="20"/>
                <w:szCs w:val="20"/>
              </w:rPr>
              <w:t>2</w:t>
            </w:r>
            <w:r w:rsidRPr="0005029A">
              <w:rPr>
                <w:rFonts w:ascii="Arial" w:hAnsi="Arial" w:cs="Arial"/>
                <w:b/>
                <w:bCs/>
                <w:sz w:val="20"/>
                <w:szCs w:val="20"/>
              </w:rPr>
              <w:fldChar w:fldCharType="end"/>
            </w:r>
            <w:r w:rsidRPr="0005029A">
              <w:rPr>
                <w:rFonts w:ascii="Arial" w:hAnsi="Arial" w:cs="Arial"/>
                <w:sz w:val="20"/>
                <w:szCs w:val="20"/>
              </w:rPr>
              <w:t xml:space="preserve"> of </w:t>
            </w:r>
            <w:r w:rsidRPr="0005029A">
              <w:rPr>
                <w:rFonts w:ascii="Arial" w:hAnsi="Arial" w:cs="Arial"/>
                <w:b/>
                <w:bCs/>
                <w:sz w:val="20"/>
                <w:szCs w:val="20"/>
              </w:rPr>
              <w:fldChar w:fldCharType="begin"/>
            </w:r>
            <w:r w:rsidRPr="0005029A">
              <w:rPr>
                <w:rFonts w:ascii="Arial" w:hAnsi="Arial" w:cs="Arial"/>
                <w:b/>
                <w:bCs/>
                <w:sz w:val="20"/>
                <w:szCs w:val="20"/>
              </w:rPr>
              <w:instrText xml:space="preserve"> NUMPAGES  </w:instrText>
            </w:r>
            <w:r w:rsidRPr="0005029A">
              <w:rPr>
                <w:rFonts w:ascii="Arial" w:hAnsi="Arial" w:cs="Arial"/>
                <w:b/>
                <w:bCs/>
                <w:sz w:val="20"/>
                <w:szCs w:val="20"/>
              </w:rPr>
              <w:fldChar w:fldCharType="separate"/>
            </w:r>
            <w:r w:rsidRPr="0005029A">
              <w:rPr>
                <w:rFonts w:ascii="Arial" w:hAnsi="Arial" w:cs="Arial"/>
                <w:b/>
                <w:bCs/>
                <w:noProof/>
                <w:sz w:val="20"/>
                <w:szCs w:val="20"/>
              </w:rPr>
              <w:t>2</w:t>
            </w:r>
            <w:r w:rsidRPr="0005029A">
              <w:rPr>
                <w:rFonts w:ascii="Arial" w:hAnsi="Arial" w:cs="Arial"/>
                <w:b/>
                <w:bCs/>
                <w:sz w:val="20"/>
                <w:szCs w:val="20"/>
              </w:rPr>
              <w:fldChar w:fldCharType="end"/>
            </w:r>
          </w:p>
        </w:sdtContent>
      </w:sdt>
    </w:sdtContent>
  </w:sdt>
  <w:p w14:paraId="5D93FE8F" w14:textId="77777777" w:rsidR="008C2537" w:rsidRDefault="008C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59245" w14:textId="77777777" w:rsidR="007F100C" w:rsidRDefault="007F100C" w:rsidP="00FB6A78">
      <w:r>
        <w:separator/>
      </w:r>
    </w:p>
  </w:footnote>
  <w:footnote w:type="continuationSeparator" w:id="0">
    <w:p w14:paraId="032B8D0F" w14:textId="77777777" w:rsidR="007F100C" w:rsidRDefault="007F100C" w:rsidP="00FB6A78">
      <w:r>
        <w:continuationSeparator/>
      </w:r>
    </w:p>
  </w:footnote>
  <w:footnote w:type="continuationNotice" w:id="1">
    <w:p w14:paraId="7CCF8C0C" w14:textId="77777777" w:rsidR="007F100C" w:rsidRDefault="007F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28F11" w14:textId="1C6B3F32" w:rsidR="00FB6A78" w:rsidRPr="00B60F37" w:rsidRDefault="00FB6A78" w:rsidP="00B60F37">
    <w:pPr>
      <w:spacing w:line="294" w:lineRule="exact"/>
      <w:ind w:right="3888"/>
      <w:textAlignment w:val="baseline"/>
      <w:rPr>
        <w:rFonts w:ascii="Arial" w:eastAsia="Arial" w:hAnsi="Arial"/>
        <w:color w:val="000000"/>
        <w:sz w:val="20"/>
      </w:rPr>
    </w:pPr>
    <w:r>
      <w:rPr>
        <w:rFonts w:ascii="Arial" w:eastAsia="Arial" w:hAnsi="Arial"/>
        <w:color w:val="000000"/>
        <w:sz w:val="20"/>
      </w:rPr>
      <w:t xml:space="preserve">STCP </w:t>
    </w:r>
    <w:r w:rsidR="00BF599F">
      <w:rPr>
        <w:rFonts w:ascii="Arial" w:eastAsia="Arial" w:hAnsi="Arial"/>
        <w:color w:val="000000"/>
        <w:sz w:val="20"/>
      </w:rPr>
      <w:t>18-8</w:t>
    </w:r>
    <w:r>
      <w:rPr>
        <w:rFonts w:ascii="Arial" w:eastAsia="Arial" w:hAnsi="Arial"/>
        <w:color w:val="000000"/>
        <w:sz w:val="20"/>
      </w:rPr>
      <w:t xml:space="preserve"> Connections Reform Transitional Arrangements- Gate 2 to Existing Queue Issue 000</w:t>
    </w:r>
    <w:r w:rsidR="00BD0352">
      <w:rPr>
        <w:rFonts w:ascii="Arial" w:eastAsia="Arial" w:hAnsi="Arial"/>
        <w:color w:val="000000"/>
        <w:sz w:val="20"/>
      </w:rPr>
      <w:t>1</w:t>
    </w:r>
    <w:r>
      <w:rPr>
        <w:rFonts w:ascii="Arial" w:eastAsia="Arial" w:hAnsi="Arial"/>
        <w:color w:val="000000"/>
        <w:sz w:val="20"/>
      </w:rPr>
      <w:t xml:space="preserve"> </w:t>
    </w:r>
    <w:r w:rsidR="00B61413">
      <w:rPr>
        <w:rFonts w:ascii="Arial" w:eastAsia="Arial" w:hAnsi="Arial"/>
        <w:color w:val="000000"/>
        <w:sz w:val="20"/>
      </w:rPr>
      <w:t>10 June</w:t>
    </w:r>
    <w:r>
      <w:rPr>
        <w:rFonts w:ascii="Arial" w:eastAsia="Arial" w:hAnsi="Arial"/>
        <w:color w:val="000000"/>
        <w:sz w:val="20"/>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CB4"/>
    <w:multiLevelType w:val="multilevel"/>
    <w:tmpl w:val="764CCED6"/>
    <w:lvl w:ilvl="0">
      <w:start w:val="1"/>
      <w:numFmt w:val="decimal"/>
      <w:lvlText w:val="%1"/>
      <w:lvlJc w:val="left"/>
      <w:pPr>
        <w:ind w:left="520" w:hanging="520"/>
      </w:pPr>
      <w:rPr>
        <w:rFonts w:ascii="Arial" w:eastAsia="Arial" w:hAnsi="Arial" w:cs="Times New Roman"/>
        <w:b/>
        <w:bCs/>
        <w:i w:val="0"/>
        <w:iCs w:val="0"/>
        <w:sz w:val="28"/>
        <w:szCs w:val="28"/>
      </w:rPr>
    </w:lvl>
    <w:lvl w:ilvl="1">
      <w:start w:val="1"/>
      <w:numFmt w:val="decimal"/>
      <w:lvlText w:val="%1.%2"/>
      <w:lvlJc w:val="left"/>
      <w:pPr>
        <w:ind w:left="792" w:hanging="720"/>
      </w:pPr>
      <w:rPr>
        <w:rFonts w:ascii="Arial" w:hAnsi="Arial" w:cs="Arial" w:hint="default"/>
        <w:b/>
        <w:bCs/>
        <w:i w:val="0"/>
        <w:iCs w:val="0"/>
        <w:sz w:val="20"/>
        <w:szCs w:val="20"/>
      </w:rPr>
    </w:lvl>
    <w:lvl w:ilvl="2">
      <w:start w:val="1"/>
      <w:numFmt w:val="decimal"/>
      <w:lvlText w:val="%1.%2.%3"/>
      <w:lvlJc w:val="left"/>
      <w:pPr>
        <w:ind w:left="864" w:hanging="720"/>
      </w:pPr>
      <w:rPr>
        <w:rFonts w:ascii="Arial" w:hAnsi="Arial" w:cs="Arial"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1" w15:restartNumberingAfterBreak="0">
    <w:nsid w:val="03B31104"/>
    <w:multiLevelType w:val="multilevel"/>
    <w:tmpl w:val="0E70336C"/>
    <w:lvl w:ilvl="0">
      <w:start w:val="1"/>
      <w:numFmt w:val="bullet"/>
      <w:lvlText w:val="·"/>
      <w:lvlJc w:val="left"/>
      <w:pPr>
        <w:tabs>
          <w:tab w:val="left" w:pos="21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35D38"/>
    <w:multiLevelType w:val="multilevel"/>
    <w:tmpl w:val="04B4C50A"/>
    <w:lvl w:ilvl="0">
      <w:start w:val="1"/>
      <w:numFmt w:val="lowerLetter"/>
      <w:lvlText w:val="(%1)"/>
      <w:lvlJc w:val="left"/>
      <w:pPr>
        <w:tabs>
          <w:tab w:val="left" w:pos="576"/>
        </w:tabs>
        <w:ind w:left="720"/>
      </w:pPr>
      <w:rPr>
        <w:rFonts w:ascii="Arial" w:eastAsia="Arial" w:hAnsi="Arial"/>
        <w:b/>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A1D77"/>
    <w:multiLevelType w:val="multilevel"/>
    <w:tmpl w:val="368C28E2"/>
    <w:lvl w:ilvl="0">
      <w:start w:val="1"/>
      <w:numFmt w:val="lowerLetter"/>
      <w:lvlText w:val="(%1)"/>
      <w:lvlJc w:val="left"/>
      <w:pPr>
        <w:tabs>
          <w:tab w:val="left" w:pos="288"/>
        </w:tabs>
        <w:ind w:left="720"/>
      </w:pPr>
      <w:rPr>
        <w:rFonts w:ascii="Arial" w:eastAsia="Arial" w:hAnsi="Arial"/>
        <w:b/>
        <w:i/>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102CC"/>
    <w:multiLevelType w:val="multilevel"/>
    <w:tmpl w:val="1B248372"/>
    <w:lvl w:ilvl="0">
      <w:start w:val="1"/>
      <w:numFmt w:val="decimal"/>
      <w:lvlText w:val="B%1"/>
      <w:lvlJc w:val="left"/>
      <w:pPr>
        <w:tabs>
          <w:tab w:val="left" w:pos="360"/>
        </w:tabs>
        <w:ind w:left="720"/>
      </w:pPr>
      <w:rPr>
        <w:rFonts w:ascii="Arial" w:eastAsia="Arial" w:hAnsi="Aria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9A4574"/>
    <w:multiLevelType w:val="multilevel"/>
    <w:tmpl w:val="7C22C5A6"/>
    <w:lvl w:ilvl="0">
      <w:start w:val="1"/>
      <w:numFmt w:val="bullet"/>
      <w:lvlText w:val="·"/>
      <w:lvlJc w:val="left"/>
      <w:pPr>
        <w:tabs>
          <w:tab w:val="left" w:pos="216"/>
        </w:tabs>
        <w:ind w:left="720"/>
      </w:pPr>
      <w:rPr>
        <w:rFonts w:ascii="Symbol" w:eastAsia="Symbol" w:hAnsi="Symbol"/>
        <w:strike w:val="0"/>
        <w:color w:val="FF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2C0C1B"/>
    <w:multiLevelType w:val="hybridMultilevel"/>
    <w:tmpl w:val="BE181874"/>
    <w:lvl w:ilvl="0" w:tplc="08090001">
      <w:start w:val="1"/>
      <w:numFmt w:val="bullet"/>
      <w:lvlText w:val=""/>
      <w:lvlJc w:val="left"/>
      <w:pPr>
        <w:ind w:left="2016" w:hanging="360"/>
      </w:pPr>
      <w:rPr>
        <w:rFonts w:ascii="Symbol" w:hAnsi="Symbol" w:hint="default"/>
      </w:rPr>
    </w:lvl>
    <w:lvl w:ilvl="1" w:tplc="08090003" w:tentative="1">
      <w:start w:val="1"/>
      <w:numFmt w:val="bullet"/>
      <w:lvlText w:val="o"/>
      <w:lvlJc w:val="left"/>
      <w:pPr>
        <w:ind w:left="2736" w:hanging="360"/>
      </w:pPr>
      <w:rPr>
        <w:rFonts w:ascii="Courier New" w:hAnsi="Courier New" w:cs="Courier New" w:hint="default"/>
      </w:rPr>
    </w:lvl>
    <w:lvl w:ilvl="2" w:tplc="08090005" w:tentative="1">
      <w:start w:val="1"/>
      <w:numFmt w:val="bullet"/>
      <w:lvlText w:val=""/>
      <w:lvlJc w:val="left"/>
      <w:pPr>
        <w:ind w:left="3456" w:hanging="360"/>
      </w:pPr>
      <w:rPr>
        <w:rFonts w:ascii="Wingdings" w:hAnsi="Wingdings" w:hint="default"/>
      </w:rPr>
    </w:lvl>
    <w:lvl w:ilvl="3" w:tplc="08090001" w:tentative="1">
      <w:start w:val="1"/>
      <w:numFmt w:val="bullet"/>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7" w15:restartNumberingAfterBreak="0">
    <w:nsid w:val="2C8C44C3"/>
    <w:multiLevelType w:val="multilevel"/>
    <w:tmpl w:val="6592F266"/>
    <w:lvl w:ilvl="0">
      <w:start w:val="1"/>
      <w:numFmt w:val="decimal"/>
      <w:lvlText w:val="%1."/>
      <w:lvlJc w:val="left"/>
      <w:pPr>
        <w:tabs>
          <w:tab w:val="left" w:pos="288"/>
        </w:tabs>
        <w:ind w:left="720"/>
      </w:pPr>
      <w:rPr>
        <w:rFonts w:ascii="Arial" w:eastAsia="Arial" w:hAnsi="Arial"/>
        <w:i/>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261E39"/>
    <w:multiLevelType w:val="multilevel"/>
    <w:tmpl w:val="23DC194A"/>
    <w:lvl w:ilvl="0">
      <w:start w:val="1"/>
      <w:numFmt w:val="decimal"/>
      <w:lvlText w:val="%1"/>
      <w:lvlJc w:val="left"/>
      <w:pPr>
        <w:ind w:left="520" w:hanging="520"/>
      </w:pPr>
      <w:rPr>
        <w:rFonts w:ascii="Arial" w:eastAsia="Arial" w:hAnsi="Arial" w:cs="Times New Roman"/>
      </w:rPr>
    </w:lvl>
    <w:lvl w:ilvl="1">
      <w:start w:val="1"/>
      <w:numFmt w:val="decimal"/>
      <w:lvlText w:val="%1.%2"/>
      <w:lvlJc w:val="left"/>
      <w:pPr>
        <w:ind w:left="792" w:hanging="720"/>
      </w:pPr>
      <w:rPr>
        <w:rFonts w:hint="default"/>
        <w:i/>
        <w:iCs/>
      </w:rPr>
    </w:lvl>
    <w:lvl w:ilvl="2">
      <w:start w:val="1"/>
      <w:numFmt w:val="decimal"/>
      <w:lvlText w:val="%1.%2.%3"/>
      <w:lvlJc w:val="left"/>
      <w:pPr>
        <w:ind w:left="864" w:hanging="720"/>
      </w:pPr>
      <w:rPr>
        <w:rFonts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9" w15:restartNumberingAfterBreak="0">
    <w:nsid w:val="3A4B7FCA"/>
    <w:multiLevelType w:val="multilevel"/>
    <w:tmpl w:val="558A0B92"/>
    <w:lvl w:ilvl="0">
      <w:start w:val="1"/>
      <w:numFmt w:val="bullet"/>
      <w:lvlText w:val="o"/>
      <w:lvlJc w:val="left"/>
      <w:pPr>
        <w:tabs>
          <w:tab w:val="left" w:pos="360"/>
        </w:tabs>
        <w:ind w:left="720"/>
      </w:pPr>
      <w:rPr>
        <w:rFonts w:ascii="Courier New" w:eastAsia="Courier New" w:hAnsi="Courier New"/>
        <w:strike w:val="0"/>
        <w:color w:val="FF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056B29"/>
    <w:multiLevelType w:val="multilevel"/>
    <w:tmpl w:val="9502EF92"/>
    <w:lvl w:ilvl="0">
      <w:start w:val="4"/>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40C74D43"/>
    <w:multiLevelType w:val="multilevel"/>
    <w:tmpl w:val="9E627FFC"/>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06"/>
        </w:tabs>
        <w:ind w:left="2106" w:hanging="1296"/>
      </w:pPr>
      <w:rPr>
        <w:b w:val="0"/>
        <w:i w:val="0"/>
        <w:color w:val="00000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12" w15:restartNumberingAfterBreak="0">
    <w:nsid w:val="4ADA4BE8"/>
    <w:multiLevelType w:val="multilevel"/>
    <w:tmpl w:val="B2B69710"/>
    <w:lvl w:ilvl="0">
      <w:start w:val="1"/>
      <w:numFmt w:val="bullet"/>
      <w:lvlText w:val="·"/>
      <w:lvlJc w:val="left"/>
      <w:pPr>
        <w:tabs>
          <w:tab w:val="left" w:pos="57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E9432E"/>
    <w:multiLevelType w:val="hybridMultilevel"/>
    <w:tmpl w:val="E8ACCEB2"/>
    <w:lvl w:ilvl="0" w:tplc="08090001">
      <w:start w:val="1"/>
      <w:numFmt w:val="bullet"/>
      <w:lvlText w:val=""/>
      <w:lvlJc w:val="left"/>
      <w:pPr>
        <w:ind w:left="1224" w:hanging="360"/>
      </w:pPr>
      <w:rPr>
        <w:rFonts w:ascii="Symbol" w:hAnsi="Symbol" w:hint="default"/>
      </w:rPr>
    </w:lvl>
    <w:lvl w:ilvl="1" w:tplc="08090003" w:tentative="1">
      <w:start w:val="1"/>
      <w:numFmt w:val="bullet"/>
      <w:lvlText w:val="o"/>
      <w:lvlJc w:val="left"/>
      <w:pPr>
        <w:ind w:left="1944" w:hanging="360"/>
      </w:pPr>
      <w:rPr>
        <w:rFonts w:ascii="Courier New" w:hAnsi="Courier New" w:cs="Courier New" w:hint="default"/>
      </w:rPr>
    </w:lvl>
    <w:lvl w:ilvl="2" w:tplc="08090005" w:tentative="1">
      <w:start w:val="1"/>
      <w:numFmt w:val="bullet"/>
      <w:lvlText w:val=""/>
      <w:lvlJc w:val="left"/>
      <w:pPr>
        <w:ind w:left="2664" w:hanging="360"/>
      </w:pPr>
      <w:rPr>
        <w:rFonts w:ascii="Wingdings" w:hAnsi="Wingdings" w:hint="default"/>
      </w:rPr>
    </w:lvl>
    <w:lvl w:ilvl="3" w:tplc="08090001" w:tentative="1">
      <w:start w:val="1"/>
      <w:numFmt w:val="bullet"/>
      <w:lvlText w:val=""/>
      <w:lvlJc w:val="left"/>
      <w:pPr>
        <w:ind w:left="3384" w:hanging="360"/>
      </w:pPr>
      <w:rPr>
        <w:rFonts w:ascii="Symbol" w:hAnsi="Symbol" w:hint="default"/>
      </w:rPr>
    </w:lvl>
    <w:lvl w:ilvl="4" w:tplc="08090003" w:tentative="1">
      <w:start w:val="1"/>
      <w:numFmt w:val="bullet"/>
      <w:lvlText w:val="o"/>
      <w:lvlJc w:val="left"/>
      <w:pPr>
        <w:ind w:left="4104" w:hanging="360"/>
      </w:pPr>
      <w:rPr>
        <w:rFonts w:ascii="Courier New" w:hAnsi="Courier New" w:cs="Courier New" w:hint="default"/>
      </w:rPr>
    </w:lvl>
    <w:lvl w:ilvl="5" w:tplc="08090005" w:tentative="1">
      <w:start w:val="1"/>
      <w:numFmt w:val="bullet"/>
      <w:lvlText w:val=""/>
      <w:lvlJc w:val="left"/>
      <w:pPr>
        <w:ind w:left="4824" w:hanging="360"/>
      </w:pPr>
      <w:rPr>
        <w:rFonts w:ascii="Wingdings" w:hAnsi="Wingdings" w:hint="default"/>
      </w:rPr>
    </w:lvl>
    <w:lvl w:ilvl="6" w:tplc="08090001" w:tentative="1">
      <w:start w:val="1"/>
      <w:numFmt w:val="bullet"/>
      <w:lvlText w:val=""/>
      <w:lvlJc w:val="left"/>
      <w:pPr>
        <w:ind w:left="5544" w:hanging="360"/>
      </w:pPr>
      <w:rPr>
        <w:rFonts w:ascii="Symbol" w:hAnsi="Symbol" w:hint="default"/>
      </w:rPr>
    </w:lvl>
    <w:lvl w:ilvl="7" w:tplc="08090003" w:tentative="1">
      <w:start w:val="1"/>
      <w:numFmt w:val="bullet"/>
      <w:lvlText w:val="o"/>
      <w:lvlJc w:val="left"/>
      <w:pPr>
        <w:ind w:left="6264" w:hanging="360"/>
      </w:pPr>
      <w:rPr>
        <w:rFonts w:ascii="Courier New" w:hAnsi="Courier New" w:cs="Courier New" w:hint="default"/>
      </w:rPr>
    </w:lvl>
    <w:lvl w:ilvl="8" w:tplc="08090005" w:tentative="1">
      <w:start w:val="1"/>
      <w:numFmt w:val="bullet"/>
      <w:lvlText w:val=""/>
      <w:lvlJc w:val="left"/>
      <w:pPr>
        <w:ind w:left="6984" w:hanging="360"/>
      </w:pPr>
      <w:rPr>
        <w:rFonts w:ascii="Wingdings" w:hAnsi="Wingdings" w:hint="default"/>
      </w:rPr>
    </w:lvl>
  </w:abstractNum>
  <w:abstractNum w:abstractNumId="14" w15:restartNumberingAfterBreak="0">
    <w:nsid w:val="53041A1E"/>
    <w:multiLevelType w:val="multilevel"/>
    <w:tmpl w:val="56125576"/>
    <w:lvl w:ilvl="0">
      <w:start w:val="1"/>
      <w:numFmt w:val="lowerLetter"/>
      <w:lvlText w:val="(%1)"/>
      <w:lvlJc w:val="left"/>
      <w:pPr>
        <w:tabs>
          <w:tab w:val="left" w:pos="288"/>
        </w:tabs>
        <w:ind w:left="720"/>
      </w:pPr>
      <w:rPr>
        <w:rFonts w:ascii="Arial" w:eastAsia="Arial" w:hAnsi="Aria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7E543D"/>
    <w:multiLevelType w:val="multilevel"/>
    <w:tmpl w:val="CE400DAE"/>
    <w:lvl w:ilvl="0">
      <w:start w:val="1"/>
      <w:numFmt w:val="bullet"/>
      <w:lvlText w:val="§"/>
      <w:lvlJc w:val="left"/>
      <w:pPr>
        <w:tabs>
          <w:tab w:val="left" w:pos="288"/>
        </w:tabs>
        <w:ind w:left="720"/>
      </w:pPr>
      <w:rPr>
        <w:rFonts w:ascii="Wingdings" w:eastAsia="Wingdings" w:hAnsi="Wingdings"/>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6D08D9"/>
    <w:multiLevelType w:val="multilevel"/>
    <w:tmpl w:val="1B98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8A6910"/>
    <w:multiLevelType w:val="multilevel"/>
    <w:tmpl w:val="9ACE5EFC"/>
    <w:lvl w:ilvl="0">
      <w:start w:val="1"/>
      <w:numFmt w:val="bullet"/>
      <w:lvlText w:val="§"/>
      <w:lvlJc w:val="left"/>
      <w:pPr>
        <w:tabs>
          <w:tab w:val="left" w:pos="360"/>
        </w:tabs>
        <w:ind w:left="720"/>
      </w:pPr>
      <w:rPr>
        <w:rFonts w:ascii="Wingdings" w:eastAsia="Wingdings" w:hAnsi="Wingdings"/>
        <w:strike w:val="0"/>
        <w:color w:val="FF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C37CC3"/>
    <w:multiLevelType w:val="hybridMultilevel"/>
    <w:tmpl w:val="40CEA42E"/>
    <w:lvl w:ilvl="0" w:tplc="0809000F">
      <w:start w:val="1"/>
      <w:numFmt w:val="decimal"/>
      <w:lvlText w:val="%1."/>
      <w:lvlJc w:val="left"/>
      <w:pPr>
        <w:ind w:left="792" w:hanging="360"/>
      </w:p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9" w15:restartNumberingAfterBreak="0">
    <w:nsid w:val="5B7316B9"/>
    <w:multiLevelType w:val="multilevel"/>
    <w:tmpl w:val="EAAA11DC"/>
    <w:lvl w:ilvl="0">
      <w:start w:val="1"/>
      <w:numFmt w:val="bullet"/>
      <w:lvlText w:val="·"/>
      <w:lvlJc w:val="left"/>
      <w:pPr>
        <w:tabs>
          <w:tab w:val="left" w:pos="432"/>
        </w:tabs>
        <w:ind w:left="720"/>
      </w:pPr>
      <w:rPr>
        <w:rFonts w:ascii="Symbol" w:eastAsia="Symbol" w:hAnsi="Symbol"/>
        <w:strike w:val="0"/>
        <w:color w:val="FF0000"/>
        <w:spacing w:val="-6"/>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DC5118"/>
    <w:multiLevelType w:val="multilevel"/>
    <w:tmpl w:val="B0FC3BB2"/>
    <w:lvl w:ilvl="0">
      <w:start w:val="4"/>
      <w:numFmt w:val="decimal"/>
      <w:lvlText w:val="%1"/>
      <w:lvlJc w:val="left"/>
      <w:pPr>
        <w:ind w:left="360" w:hanging="360"/>
      </w:pPr>
      <w:rPr>
        <w:rFonts w:hint="default"/>
      </w:rPr>
    </w:lvl>
    <w:lvl w:ilvl="1">
      <w:start w:val="3"/>
      <w:numFmt w:val="decimal"/>
      <w:lvlText w:val="%1.%2"/>
      <w:lvlJc w:val="left"/>
      <w:pPr>
        <w:ind w:left="880" w:hanging="36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600" w:hanging="1440"/>
      </w:pPr>
      <w:rPr>
        <w:rFonts w:hint="default"/>
      </w:rPr>
    </w:lvl>
  </w:abstractNum>
  <w:abstractNum w:abstractNumId="21" w15:restartNumberingAfterBreak="0">
    <w:nsid w:val="675F7A90"/>
    <w:multiLevelType w:val="multilevel"/>
    <w:tmpl w:val="764CCED6"/>
    <w:lvl w:ilvl="0">
      <w:start w:val="1"/>
      <w:numFmt w:val="decimal"/>
      <w:lvlText w:val="%1"/>
      <w:lvlJc w:val="left"/>
      <w:pPr>
        <w:ind w:left="520" w:hanging="520"/>
      </w:pPr>
      <w:rPr>
        <w:rFonts w:ascii="Arial" w:eastAsia="Arial" w:hAnsi="Arial" w:cs="Times New Roman"/>
        <w:b/>
        <w:bCs/>
        <w:i w:val="0"/>
        <w:iCs w:val="0"/>
        <w:sz w:val="28"/>
        <w:szCs w:val="28"/>
      </w:rPr>
    </w:lvl>
    <w:lvl w:ilvl="1">
      <w:start w:val="1"/>
      <w:numFmt w:val="decimal"/>
      <w:lvlText w:val="%1.%2"/>
      <w:lvlJc w:val="left"/>
      <w:pPr>
        <w:ind w:left="792" w:hanging="720"/>
      </w:pPr>
      <w:rPr>
        <w:rFonts w:ascii="Arial" w:hAnsi="Arial" w:cs="Arial" w:hint="default"/>
        <w:b/>
        <w:bCs/>
        <w:i w:val="0"/>
        <w:iCs w:val="0"/>
        <w:sz w:val="20"/>
        <w:szCs w:val="20"/>
      </w:rPr>
    </w:lvl>
    <w:lvl w:ilvl="2">
      <w:start w:val="1"/>
      <w:numFmt w:val="decimal"/>
      <w:lvlText w:val="%1.%2.%3"/>
      <w:lvlJc w:val="left"/>
      <w:pPr>
        <w:ind w:left="864" w:hanging="720"/>
      </w:pPr>
      <w:rPr>
        <w:rFonts w:ascii="Arial" w:hAnsi="Arial" w:cs="Arial"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22" w15:restartNumberingAfterBreak="0">
    <w:nsid w:val="6BD171F2"/>
    <w:multiLevelType w:val="multilevel"/>
    <w:tmpl w:val="2028E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6B52CA"/>
    <w:multiLevelType w:val="multilevel"/>
    <w:tmpl w:val="91F02CB2"/>
    <w:lvl w:ilvl="0">
      <w:start w:val="1"/>
      <w:numFmt w:val="bullet"/>
      <w:lvlText w:val="·"/>
      <w:lvlJc w:val="left"/>
      <w:pPr>
        <w:tabs>
          <w:tab w:val="left" w:pos="504"/>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6C2068"/>
    <w:multiLevelType w:val="multilevel"/>
    <w:tmpl w:val="008423BA"/>
    <w:lvl w:ilvl="0">
      <w:start w:val="1"/>
      <w:numFmt w:val="bullet"/>
      <w:lvlText w:val="§"/>
      <w:lvlJc w:val="left"/>
      <w:pPr>
        <w:tabs>
          <w:tab w:val="left" w:pos="360"/>
        </w:tabs>
        <w:ind w:left="720"/>
      </w:pPr>
      <w:rPr>
        <w:rFonts w:ascii="Wingdings" w:eastAsia="Wingdings" w:hAnsi="Wingdings"/>
        <w:strike w:val="0"/>
        <w:color w:val="FF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185FE5"/>
    <w:multiLevelType w:val="multilevel"/>
    <w:tmpl w:val="1BF8489C"/>
    <w:lvl w:ilvl="0">
      <w:start w:val="1"/>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A8C1A34"/>
    <w:multiLevelType w:val="multilevel"/>
    <w:tmpl w:val="C02E48A0"/>
    <w:lvl w:ilvl="0">
      <w:start w:val="1"/>
      <w:numFmt w:val="bullet"/>
      <w:lvlText w:val="·"/>
      <w:lvlJc w:val="left"/>
      <w:pPr>
        <w:tabs>
          <w:tab w:val="left" w:pos="648"/>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187D2B"/>
    <w:multiLevelType w:val="multilevel"/>
    <w:tmpl w:val="81BEBED0"/>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754AE4"/>
    <w:multiLevelType w:val="multilevel"/>
    <w:tmpl w:val="7FA207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1648109">
    <w:abstractNumId w:val="23"/>
  </w:num>
  <w:num w:numId="2" w16cid:durableId="666249479">
    <w:abstractNumId w:val="12"/>
  </w:num>
  <w:num w:numId="3" w16cid:durableId="1200362684">
    <w:abstractNumId w:val="1"/>
  </w:num>
  <w:num w:numId="4" w16cid:durableId="1041827562">
    <w:abstractNumId w:val="26"/>
  </w:num>
  <w:num w:numId="5" w16cid:durableId="137496886">
    <w:abstractNumId w:val="4"/>
  </w:num>
  <w:num w:numId="6" w16cid:durableId="93944270">
    <w:abstractNumId w:val="24"/>
  </w:num>
  <w:num w:numId="7" w16cid:durableId="937951581">
    <w:abstractNumId w:val="7"/>
  </w:num>
  <w:num w:numId="8" w16cid:durableId="1999261697">
    <w:abstractNumId w:val="15"/>
  </w:num>
  <w:num w:numId="9" w16cid:durableId="635569369">
    <w:abstractNumId w:val="27"/>
  </w:num>
  <w:num w:numId="10" w16cid:durableId="2107335715">
    <w:abstractNumId w:val="9"/>
  </w:num>
  <w:num w:numId="11" w16cid:durableId="1534345140">
    <w:abstractNumId w:val="19"/>
  </w:num>
  <w:num w:numId="12" w16cid:durableId="1484614521">
    <w:abstractNumId w:val="17"/>
  </w:num>
  <w:num w:numId="13" w16cid:durableId="232207752">
    <w:abstractNumId w:val="5"/>
  </w:num>
  <w:num w:numId="14" w16cid:durableId="546331649">
    <w:abstractNumId w:val="2"/>
  </w:num>
  <w:num w:numId="15" w16cid:durableId="1364866069">
    <w:abstractNumId w:val="14"/>
  </w:num>
  <w:num w:numId="16" w16cid:durableId="1516993960">
    <w:abstractNumId w:val="3"/>
  </w:num>
  <w:num w:numId="17" w16cid:durableId="1547453906">
    <w:abstractNumId w:val="18"/>
  </w:num>
  <w:num w:numId="18" w16cid:durableId="209652975">
    <w:abstractNumId w:val="0"/>
  </w:num>
  <w:num w:numId="19" w16cid:durableId="18085467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5759684">
    <w:abstractNumId w:val="6"/>
  </w:num>
  <w:num w:numId="21" w16cid:durableId="237519137">
    <w:abstractNumId w:val="13"/>
  </w:num>
  <w:num w:numId="22" w16cid:durableId="1269387724">
    <w:abstractNumId w:val="8"/>
  </w:num>
  <w:num w:numId="23" w16cid:durableId="1321500272">
    <w:abstractNumId w:val="22"/>
  </w:num>
  <w:num w:numId="24" w16cid:durableId="1849074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005156">
    <w:abstractNumId w:val="20"/>
  </w:num>
  <w:num w:numId="26" w16cid:durableId="595407824">
    <w:abstractNumId w:val="10"/>
  </w:num>
  <w:num w:numId="27" w16cid:durableId="570431554">
    <w:abstractNumId w:val="28"/>
  </w:num>
  <w:num w:numId="28" w16cid:durableId="1796606752">
    <w:abstractNumId w:val="16"/>
  </w:num>
  <w:num w:numId="29" w16cid:durableId="1871338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08323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8A"/>
    <w:rsid w:val="00000873"/>
    <w:rsid w:val="00000A55"/>
    <w:rsid w:val="00002299"/>
    <w:rsid w:val="00002E05"/>
    <w:rsid w:val="00002EFB"/>
    <w:rsid w:val="000044BE"/>
    <w:rsid w:val="0000481F"/>
    <w:rsid w:val="00004A28"/>
    <w:rsid w:val="0000631A"/>
    <w:rsid w:val="00006626"/>
    <w:rsid w:val="00007139"/>
    <w:rsid w:val="000102A4"/>
    <w:rsid w:val="0001074B"/>
    <w:rsid w:val="00013EA6"/>
    <w:rsid w:val="00014564"/>
    <w:rsid w:val="000154EE"/>
    <w:rsid w:val="00015663"/>
    <w:rsid w:val="00015B8A"/>
    <w:rsid w:val="00016C0B"/>
    <w:rsid w:val="00020626"/>
    <w:rsid w:val="000211B8"/>
    <w:rsid w:val="00022FA6"/>
    <w:rsid w:val="000254A4"/>
    <w:rsid w:val="0002624E"/>
    <w:rsid w:val="00026D1D"/>
    <w:rsid w:val="00026DF0"/>
    <w:rsid w:val="000321A3"/>
    <w:rsid w:val="00032600"/>
    <w:rsid w:val="000326B1"/>
    <w:rsid w:val="00032E0F"/>
    <w:rsid w:val="0003315B"/>
    <w:rsid w:val="000338A0"/>
    <w:rsid w:val="00034445"/>
    <w:rsid w:val="00035327"/>
    <w:rsid w:val="00036A2A"/>
    <w:rsid w:val="00036B55"/>
    <w:rsid w:val="00040801"/>
    <w:rsid w:val="00041DF6"/>
    <w:rsid w:val="00042E29"/>
    <w:rsid w:val="00043E8F"/>
    <w:rsid w:val="00044421"/>
    <w:rsid w:val="0004529E"/>
    <w:rsid w:val="00045BD0"/>
    <w:rsid w:val="000476AB"/>
    <w:rsid w:val="000477C1"/>
    <w:rsid w:val="00047AF9"/>
    <w:rsid w:val="0005029A"/>
    <w:rsid w:val="00050464"/>
    <w:rsid w:val="00050E86"/>
    <w:rsid w:val="00052A70"/>
    <w:rsid w:val="000549AA"/>
    <w:rsid w:val="00057EFF"/>
    <w:rsid w:val="000607D0"/>
    <w:rsid w:val="00061F7B"/>
    <w:rsid w:val="00062336"/>
    <w:rsid w:val="00062607"/>
    <w:rsid w:val="00062971"/>
    <w:rsid w:val="00062C7F"/>
    <w:rsid w:val="0006373B"/>
    <w:rsid w:val="00064465"/>
    <w:rsid w:val="00065AA0"/>
    <w:rsid w:val="00070753"/>
    <w:rsid w:val="000714C3"/>
    <w:rsid w:val="00071BD4"/>
    <w:rsid w:val="0007379F"/>
    <w:rsid w:val="00073927"/>
    <w:rsid w:val="00074723"/>
    <w:rsid w:val="000754AA"/>
    <w:rsid w:val="000758CC"/>
    <w:rsid w:val="00076D2A"/>
    <w:rsid w:val="0007783B"/>
    <w:rsid w:val="00077979"/>
    <w:rsid w:val="00081B09"/>
    <w:rsid w:val="00083995"/>
    <w:rsid w:val="000867AF"/>
    <w:rsid w:val="00087B8C"/>
    <w:rsid w:val="000906E8"/>
    <w:rsid w:val="00091A3E"/>
    <w:rsid w:val="00091B68"/>
    <w:rsid w:val="00091D14"/>
    <w:rsid w:val="00092DBE"/>
    <w:rsid w:val="00093648"/>
    <w:rsid w:val="00095C70"/>
    <w:rsid w:val="0009682E"/>
    <w:rsid w:val="000A069E"/>
    <w:rsid w:val="000A0824"/>
    <w:rsid w:val="000A16AC"/>
    <w:rsid w:val="000A1E8C"/>
    <w:rsid w:val="000A29FD"/>
    <w:rsid w:val="000A4435"/>
    <w:rsid w:val="000A4DE5"/>
    <w:rsid w:val="000A4DFA"/>
    <w:rsid w:val="000A6B2D"/>
    <w:rsid w:val="000A7831"/>
    <w:rsid w:val="000A7A80"/>
    <w:rsid w:val="000B0831"/>
    <w:rsid w:val="000B08DD"/>
    <w:rsid w:val="000B0EB0"/>
    <w:rsid w:val="000B114A"/>
    <w:rsid w:val="000B14EC"/>
    <w:rsid w:val="000B2731"/>
    <w:rsid w:val="000B378F"/>
    <w:rsid w:val="000B412B"/>
    <w:rsid w:val="000C04B4"/>
    <w:rsid w:val="000C1A1E"/>
    <w:rsid w:val="000C28C7"/>
    <w:rsid w:val="000C3F79"/>
    <w:rsid w:val="000C4309"/>
    <w:rsid w:val="000C59AD"/>
    <w:rsid w:val="000C636E"/>
    <w:rsid w:val="000C6C51"/>
    <w:rsid w:val="000C78AE"/>
    <w:rsid w:val="000C7C20"/>
    <w:rsid w:val="000D0270"/>
    <w:rsid w:val="000D17F2"/>
    <w:rsid w:val="000D2AC5"/>
    <w:rsid w:val="000D30D2"/>
    <w:rsid w:val="000D57C5"/>
    <w:rsid w:val="000D5859"/>
    <w:rsid w:val="000D6F5D"/>
    <w:rsid w:val="000D7611"/>
    <w:rsid w:val="000E006B"/>
    <w:rsid w:val="000E06A3"/>
    <w:rsid w:val="000E1BED"/>
    <w:rsid w:val="000E400E"/>
    <w:rsid w:val="000E4FDC"/>
    <w:rsid w:val="000E6C32"/>
    <w:rsid w:val="000E75DA"/>
    <w:rsid w:val="000F008F"/>
    <w:rsid w:val="000F0F17"/>
    <w:rsid w:val="000F0F86"/>
    <w:rsid w:val="000F0FEF"/>
    <w:rsid w:val="000F10C0"/>
    <w:rsid w:val="000F14C2"/>
    <w:rsid w:val="000F4D2D"/>
    <w:rsid w:val="000F511F"/>
    <w:rsid w:val="000F5A13"/>
    <w:rsid w:val="000F6423"/>
    <w:rsid w:val="000F747E"/>
    <w:rsid w:val="00100096"/>
    <w:rsid w:val="001001FF"/>
    <w:rsid w:val="001015F8"/>
    <w:rsid w:val="001021D5"/>
    <w:rsid w:val="0010301E"/>
    <w:rsid w:val="00104D96"/>
    <w:rsid w:val="001066EE"/>
    <w:rsid w:val="00107284"/>
    <w:rsid w:val="001077AF"/>
    <w:rsid w:val="00107B00"/>
    <w:rsid w:val="001108F5"/>
    <w:rsid w:val="00110B4D"/>
    <w:rsid w:val="0011513F"/>
    <w:rsid w:val="001165ED"/>
    <w:rsid w:val="00121749"/>
    <w:rsid w:val="0012306D"/>
    <w:rsid w:val="00125AE3"/>
    <w:rsid w:val="00125B2D"/>
    <w:rsid w:val="00126177"/>
    <w:rsid w:val="00127196"/>
    <w:rsid w:val="00131F07"/>
    <w:rsid w:val="0013242B"/>
    <w:rsid w:val="0013271F"/>
    <w:rsid w:val="00133144"/>
    <w:rsid w:val="00134621"/>
    <w:rsid w:val="00135DAE"/>
    <w:rsid w:val="001367C9"/>
    <w:rsid w:val="00136844"/>
    <w:rsid w:val="001368B3"/>
    <w:rsid w:val="001400B2"/>
    <w:rsid w:val="001410A5"/>
    <w:rsid w:val="00142C84"/>
    <w:rsid w:val="00143275"/>
    <w:rsid w:val="00144F6A"/>
    <w:rsid w:val="0014563D"/>
    <w:rsid w:val="00145908"/>
    <w:rsid w:val="00145974"/>
    <w:rsid w:val="001467A2"/>
    <w:rsid w:val="001468AF"/>
    <w:rsid w:val="00150C46"/>
    <w:rsid w:val="00150E5C"/>
    <w:rsid w:val="00150EC8"/>
    <w:rsid w:val="00150F44"/>
    <w:rsid w:val="001517CD"/>
    <w:rsid w:val="00151C2B"/>
    <w:rsid w:val="00151E77"/>
    <w:rsid w:val="001523E3"/>
    <w:rsid w:val="00152531"/>
    <w:rsid w:val="00152DC2"/>
    <w:rsid w:val="00153129"/>
    <w:rsid w:val="00153A18"/>
    <w:rsid w:val="001541DC"/>
    <w:rsid w:val="001542EE"/>
    <w:rsid w:val="001564AD"/>
    <w:rsid w:val="00157A5E"/>
    <w:rsid w:val="0016070F"/>
    <w:rsid w:val="00162178"/>
    <w:rsid w:val="0016401E"/>
    <w:rsid w:val="001643D4"/>
    <w:rsid w:val="00164653"/>
    <w:rsid w:val="00166697"/>
    <w:rsid w:val="0016675E"/>
    <w:rsid w:val="00167707"/>
    <w:rsid w:val="00167918"/>
    <w:rsid w:val="00170122"/>
    <w:rsid w:val="001704A0"/>
    <w:rsid w:val="0017241C"/>
    <w:rsid w:val="00172BF1"/>
    <w:rsid w:val="00173F8B"/>
    <w:rsid w:val="00176A83"/>
    <w:rsid w:val="00180D4E"/>
    <w:rsid w:val="00181809"/>
    <w:rsid w:val="00182C0B"/>
    <w:rsid w:val="00184DB3"/>
    <w:rsid w:val="00186ADA"/>
    <w:rsid w:val="001873ED"/>
    <w:rsid w:val="0019041E"/>
    <w:rsid w:val="0019173F"/>
    <w:rsid w:val="00192061"/>
    <w:rsid w:val="0019334F"/>
    <w:rsid w:val="0019343B"/>
    <w:rsid w:val="00193BF1"/>
    <w:rsid w:val="00194EBB"/>
    <w:rsid w:val="001978B3"/>
    <w:rsid w:val="00197AAB"/>
    <w:rsid w:val="001A010E"/>
    <w:rsid w:val="001A10EF"/>
    <w:rsid w:val="001A1DEB"/>
    <w:rsid w:val="001A23AB"/>
    <w:rsid w:val="001A2FC7"/>
    <w:rsid w:val="001A3178"/>
    <w:rsid w:val="001A3225"/>
    <w:rsid w:val="001A3992"/>
    <w:rsid w:val="001A4D31"/>
    <w:rsid w:val="001A694E"/>
    <w:rsid w:val="001A759D"/>
    <w:rsid w:val="001B0223"/>
    <w:rsid w:val="001B1886"/>
    <w:rsid w:val="001B2514"/>
    <w:rsid w:val="001B2889"/>
    <w:rsid w:val="001B28CE"/>
    <w:rsid w:val="001B33A6"/>
    <w:rsid w:val="001B5086"/>
    <w:rsid w:val="001B52EC"/>
    <w:rsid w:val="001B752E"/>
    <w:rsid w:val="001B75B2"/>
    <w:rsid w:val="001C1820"/>
    <w:rsid w:val="001C2567"/>
    <w:rsid w:val="001C2972"/>
    <w:rsid w:val="001C33A5"/>
    <w:rsid w:val="001C5046"/>
    <w:rsid w:val="001C623D"/>
    <w:rsid w:val="001C78A2"/>
    <w:rsid w:val="001D071E"/>
    <w:rsid w:val="001D13E7"/>
    <w:rsid w:val="001D1E18"/>
    <w:rsid w:val="001D2915"/>
    <w:rsid w:val="001D4EEF"/>
    <w:rsid w:val="001D5CED"/>
    <w:rsid w:val="001D5E78"/>
    <w:rsid w:val="001D75C7"/>
    <w:rsid w:val="001E0A27"/>
    <w:rsid w:val="001E2B0F"/>
    <w:rsid w:val="001E2B63"/>
    <w:rsid w:val="001E43AD"/>
    <w:rsid w:val="001E43EC"/>
    <w:rsid w:val="001E4491"/>
    <w:rsid w:val="001E49B4"/>
    <w:rsid w:val="001E5283"/>
    <w:rsid w:val="001E58C1"/>
    <w:rsid w:val="001E5B6C"/>
    <w:rsid w:val="001E6F97"/>
    <w:rsid w:val="001E74CD"/>
    <w:rsid w:val="001F1AB2"/>
    <w:rsid w:val="001F1EAB"/>
    <w:rsid w:val="001F2A15"/>
    <w:rsid w:val="001F3DE1"/>
    <w:rsid w:val="001F57E9"/>
    <w:rsid w:val="001F5B34"/>
    <w:rsid w:val="001F6099"/>
    <w:rsid w:val="002005F4"/>
    <w:rsid w:val="00201346"/>
    <w:rsid w:val="002017CA"/>
    <w:rsid w:val="002020D2"/>
    <w:rsid w:val="0020245B"/>
    <w:rsid w:val="002030FE"/>
    <w:rsid w:val="00203FA4"/>
    <w:rsid w:val="002040DE"/>
    <w:rsid w:val="00205711"/>
    <w:rsid w:val="00206463"/>
    <w:rsid w:val="00206845"/>
    <w:rsid w:val="00206CDA"/>
    <w:rsid w:val="00206F8B"/>
    <w:rsid w:val="002072B8"/>
    <w:rsid w:val="00211DDB"/>
    <w:rsid w:val="00216C95"/>
    <w:rsid w:val="002170F1"/>
    <w:rsid w:val="00217569"/>
    <w:rsid w:val="00217BDB"/>
    <w:rsid w:val="00217F6F"/>
    <w:rsid w:val="00222596"/>
    <w:rsid w:val="00222E33"/>
    <w:rsid w:val="002235DA"/>
    <w:rsid w:val="0022412C"/>
    <w:rsid w:val="0022467B"/>
    <w:rsid w:val="002249E4"/>
    <w:rsid w:val="00224BAA"/>
    <w:rsid w:val="00225131"/>
    <w:rsid w:val="00226326"/>
    <w:rsid w:val="00227E45"/>
    <w:rsid w:val="0023005C"/>
    <w:rsid w:val="002304E0"/>
    <w:rsid w:val="0023053D"/>
    <w:rsid w:val="0023078B"/>
    <w:rsid w:val="00232E80"/>
    <w:rsid w:val="00232EAE"/>
    <w:rsid w:val="00233CDD"/>
    <w:rsid w:val="00233D65"/>
    <w:rsid w:val="00234192"/>
    <w:rsid w:val="002342CA"/>
    <w:rsid w:val="0023457B"/>
    <w:rsid w:val="002345C2"/>
    <w:rsid w:val="00234C8A"/>
    <w:rsid w:val="00235806"/>
    <w:rsid w:val="00235F7C"/>
    <w:rsid w:val="002369FF"/>
    <w:rsid w:val="00237337"/>
    <w:rsid w:val="002406A6"/>
    <w:rsid w:val="00240823"/>
    <w:rsid w:val="00240C17"/>
    <w:rsid w:val="00240DC5"/>
    <w:rsid w:val="00241780"/>
    <w:rsid w:val="002417C0"/>
    <w:rsid w:val="00242473"/>
    <w:rsid w:val="00243CFD"/>
    <w:rsid w:val="00244FEE"/>
    <w:rsid w:val="00246311"/>
    <w:rsid w:val="00246F8B"/>
    <w:rsid w:val="0024707E"/>
    <w:rsid w:val="00247924"/>
    <w:rsid w:val="00247C64"/>
    <w:rsid w:val="00250413"/>
    <w:rsid w:val="002513E3"/>
    <w:rsid w:val="002517B9"/>
    <w:rsid w:val="00252312"/>
    <w:rsid w:val="0025335B"/>
    <w:rsid w:val="0025362C"/>
    <w:rsid w:val="00254402"/>
    <w:rsid w:val="002544AB"/>
    <w:rsid w:val="00255657"/>
    <w:rsid w:val="00257F74"/>
    <w:rsid w:val="00257F7B"/>
    <w:rsid w:val="00262A09"/>
    <w:rsid w:val="00263F72"/>
    <w:rsid w:val="00266CA1"/>
    <w:rsid w:val="002678AD"/>
    <w:rsid w:val="00271C98"/>
    <w:rsid w:val="00271DF8"/>
    <w:rsid w:val="00272A96"/>
    <w:rsid w:val="00273541"/>
    <w:rsid w:val="002740AA"/>
    <w:rsid w:val="00274ECD"/>
    <w:rsid w:val="0027582E"/>
    <w:rsid w:val="00275830"/>
    <w:rsid w:val="00275AFF"/>
    <w:rsid w:val="00280C18"/>
    <w:rsid w:val="002812A0"/>
    <w:rsid w:val="002829F4"/>
    <w:rsid w:val="00284439"/>
    <w:rsid w:val="00285A7F"/>
    <w:rsid w:val="00285B42"/>
    <w:rsid w:val="00285C34"/>
    <w:rsid w:val="00287D8B"/>
    <w:rsid w:val="00287DE2"/>
    <w:rsid w:val="00290AB6"/>
    <w:rsid w:val="00291B6D"/>
    <w:rsid w:val="00291CD8"/>
    <w:rsid w:val="00291E56"/>
    <w:rsid w:val="002938C5"/>
    <w:rsid w:val="002942D7"/>
    <w:rsid w:val="00295E30"/>
    <w:rsid w:val="00296EBF"/>
    <w:rsid w:val="00297E5A"/>
    <w:rsid w:val="002A404B"/>
    <w:rsid w:val="002A497A"/>
    <w:rsid w:val="002A4C1A"/>
    <w:rsid w:val="002A4E75"/>
    <w:rsid w:val="002A5B11"/>
    <w:rsid w:val="002B0EE2"/>
    <w:rsid w:val="002B548C"/>
    <w:rsid w:val="002B63FF"/>
    <w:rsid w:val="002C15DE"/>
    <w:rsid w:val="002C323B"/>
    <w:rsid w:val="002C4E54"/>
    <w:rsid w:val="002C69B4"/>
    <w:rsid w:val="002D041E"/>
    <w:rsid w:val="002D0F50"/>
    <w:rsid w:val="002D1102"/>
    <w:rsid w:val="002D1439"/>
    <w:rsid w:val="002D2129"/>
    <w:rsid w:val="002D325A"/>
    <w:rsid w:val="002D4092"/>
    <w:rsid w:val="002D4674"/>
    <w:rsid w:val="002D520A"/>
    <w:rsid w:val="002E1493"/>
    <w:rsid w:val="002E2739"/>
    <w:rsid w:val="002E2BAB"/>
    <w:rsid w:val="002E3745"/>
    <w:rsid w:val="002E52AF"/>
    <w:rsid w:val="002E5643"/>
    <w:rsid w:val="002E5A82"/>
    <w:rsid w:val="002E5BF0"/>
    <w:rsid w:val="002F039E"/>
    <w:rsid w:val="002F070E"/>
    <w:rsid w:val="002F10F8"/>
    <w:rsid w:val="002F24AF"/>
    <w:rsid w:val="002F31D3"/>
    <w:rsid w:val="002F374A"/>
    <w:rsid w:val="002F3782"/>
    <w:rsid w:val="002F438F"/>
    <w:rsid w:val="002F5108"/>
    <w:rsid w:val="002F59FA"/>
    <w:rsid w:val="002F6F29"/>
    <w:rsid w:val="002F7923"/>
    <w:rsid w:val="00300E20"/>
    <w:rsid w:val="00301A29"/>
    <w:rsid w:val="00302FA8"/>
    <w:rsid w:val="003038BB"/>
    <w:rsid w:val="00305082"/>
    <w:rsid w:val="00305520"/>
    <w:rsid w:val="00305663"/>
    <w:rsid w:val="00305BFA"/>
    <w:rsid w:val="003077C7"/>
    <w:rsid w:val="003105B5"/>
    <w:rsid w:val="003118A3"/>
    <w:rsid w:val="00311E82"/>
    <w:rsid w:val="00313318"/>
    <w:rsid w:val="00313B21"/>
    <w:rsid w:val="0031425D"/>
    <w:rsid w:val="003152EA"/>
    <w:rsid w:val="00315D42"/>
    <w:rsid w:val="00315F32"/>
    <w:rsid w:val="00315FE6"/>
    <w:rsid w:val="0031694F"/>
    <w:rsid w:val="00317D5F"/>
    <w:rsid w:val="003204EB"/>
    <w:rsid w:val="00321688"/>
    <w:rsid w:val="00322301"/>
    <w:rsid w:val="003230C7"/>
    <w:rsid w:val="00323BB8"/>
    <w:rsid w:val="00325D88"/>
    <w:rsid w:val="00327EC6"/>
    <w:rsid w:val="00330C1F"/>
    <w:rsid w:val="00330D9B"/>
    <w:rsid w:val="003318DB"/>
    <w:rsid w:val="003338B0"/>
    <w:rsid w:val="003373F3"/>
    <w:rsid w:val="00337A8E"/>
    <w:rsid w:val="00340A05"/>
    <w:rsid w:val="003416F0"/>
    <w:rsid w:val="003419D5"/>
    <w:rsid w:val="00341CE6"/>
    <w:rsid w:val="00341DA7"/>
    <w:rsid w:val="003424E8"/>
    <w:rsid w:val="00342C7E"/>
    <w:rsid w:val="003433C7"/>
    <w:rsid w:val="00343D8C"/>
    <w:rsid w:val="00344E1B"/>
    <w:rsid w:val="00346293"/>
    <w:rsid w:val="00346F6D"/>
    <w:rsid w:val="00347E59"/>
    <w:rsid w:val="003505F5"/>
    <w:rsid w:val="00350B74"/>
    <w:rsid w:val="00350D62"/>
    <w:rsid w:val="00351124"/>
    <w:rsid w:val="00352FB2"/>
    <w:rsid w:val="00354119"/>
    <w:rsid w:val="00354308"/>
    <w:rsid w:val="003545A8"/>
    <w:rsid w:val="00356935"/>
    <w:rsid w:val="003575DC"/>
    <w:rsid w:val="003607D9"/>
    <w:rsid w:val="00360E4E"/>
    <w:rsid w:val="00361375"/>
    <w:rsid w:val="00361741"/>
    <w:rsid w:val="00361F47"/>
    <w:rsid w:val="00361FAC"/>
    <w:rsid w:val="003628E3"/>
    <w:rsid w:val="0036299B"/>
    <w:rsid w:val="003630A6"/>
    <w:rsid w:val="003632C7"/>
    <w:rsid w:val="00363EDA"/>
    <w:rsid w:val="00365FBC"/>
    <w:rsid w:val="00366448"/>
    <w:rsid w:val="00366DFA"/>
    <w:rsid w:val="00370F0F"/>
    <w:rsid w:val="00371F4A"/>
    <w:rsid w:val="003728A7"/>
    <w:rsid w:val="00372C09"/>
    <w:rsid w:val="00374278"/>
    <w:rsid w:val="0037543B"/>
    <w:rsid w:val="003755EE"/>
    <w:rsid w:val="00376036"/>
    <w:rsid w:val="00377363"/>
    <w:rsid w:val="00380792"/>
    <w:rsid w:val="00382F82"/>
    <w:rsid w:val="00383547"/>
    <w:rsid w:val="00384A9B"/>
    <w:rsid w:val="003858D1"/>
    <w:rsid w:val="003872BA"/>
    <w:rsid w:val="003873F4"/>
    <w:rsid w:val="00390D22"/>
    <w:rsid w:val="00390E97"/>
    <w:rsid w:val="0039141B"/>
    <w:rsid w:val="00392416"/>
    <w:rsid w:val="00392C1F"/>
    <w:rsid w:val="003952D2"/>
    <w:rsid w:val="00396032"/>
    <w:rsid w:val="0039669F"/>
    <w:rsid w:val="003A24EF"/>
    <w:rsid w:val="003A2FF4"/>
    <w:rsid w:val="003A5DBA"/>
    <w:rsid w:val="003A5E6E"/>
    <w:rsid w:val="003A70D3"/>
    <w:rsid w:val="003B0A5F"/>
    <w:rsid w:val="003B30F5"/>
    <w:rsid w:val="003B33E2"/>
    <w:rsid w:val="003B36B0"/>
    <w:rsid w:val="003B4BE4"/>
    <w:rsid w:val="003B7B38"/>
    <w:rsid w:val="003C1B7E"/>
    <w:rsid w:val="003C3E4B"/>
    <w:rsid w:val="003C4912"/>
    <w:rsid w:val="003C5272"/>
    <w:rsid w:val="003C77BC"/>
    <w:rsid w:val="003D10B2"/>
    <w:rsid w:val="003D2011"/>
    <w:rsid w:val="003D3BDF"/>
    <w:rsid w:val="003D509C"/>
    <w:rsid w:val="003D5176"/>
    <w:rsid w:val="003D5E96"/>
    <w:rsid w:val="003D650E"/>
    <w:rsid w:val="003E1787"/>
    <w:rsid w:val="003E1D33"/>
    <w:rsid w:val="003E1E6B"/>
    <w:rsid w:val="003E246A"/>
    <w:rsid w:val="003E3192"/>
    <w:rsid w:val="003E3D64"/>
    <w:rsid w:val="003E4969"/>
    <w:rsid w:val="003E5312"/>
    <w:rsid w:val="003E6257"/>
    <w:rsid w:val="003F08DB"/>
    <w:rsid w:val="003F10C1"/>
    <w:rsid w:val="003F1627"/>
    <w:rsid w:val="003F305D"/>
    <w:rsid w:val="003F552C"/>
    <w:rsid w:val="00400B6C"/>
    <w:rsid w:val="0040168A"/>
    <w:rsid w:val="00401B05"/>
    <w:rsid w:val="004026E4"/>
    <w:rsid w:val="0040313E"/>
    <w:rsid w:val="00403F98"/>
    <w:rsid w:val="00407EA3"/>
    <w:rsid w:val="0041109A"/>
    <w:rsid w:val="004124EF"/>
    <w:rsid w:val="0041372D"/>
    <w:rsid w:val="00414BF5"/>
    <w:rsid w:val="004167B1"/>
    <w:rsid w:val="00416E50"/>
    <w:rsid w:val="004174A6"/>
    <w:rsid w:val="004179EE"/>
    <w:rsid w:val="00420537"/>
    <w:rsid w:val="00420F6C"/>
    <w:rsid w:val="00421A18"/>
    <w:rsid w:val="00422121"/>
    <w:rsid w:val="00424639"/>
    <w:rsid w:val="00426991"/>
    <w:rsid w:val="00426C3F"/>
    <w:rsid w:val="00430FD3"/>
    <w:rsid w:val="00431992"/>
    <w:rsid w:val="00431A5B"/>
    <w:rsid w:val="00431B5D"/>
    <w:rsid w:val="00433B4B"/>
    <w:rsid w:val="00433E21"/>
    <w:rsid w:val="004350D4"/>
    <w:rsid w:val="00435A69"/>
    <w:rsid w:val="00435B98"/>
    <w:rsid w:val="00440692"/>
    <w:rsid w:val="004415CB"/>
    <w:rsid w:val="004427DE"/>
    <w:rsid w:val="00443510"/>
    <w:rsid w:val="00443E94"/>
    <w:rsid w:val="004454F6"/>
    <w:rsid w:val="00446090"/>
    <w:rsid w:val="00446382"/>
    <w:rsid w:val="004467FD"/>
    <w:rsid w:val="004468DF"/>
    <w:rsid w:val="00446BA6"/>
    <w:rsid w:val="00446F32"/>
    <w:rsid w:val="00447FF6"/>
    <w:rsid w:val="0045285E"/>
    <w:rsid w:val="00452CB7"/>
    <w:rsid w:val="004530CD"/>
    <w:rsid w:val="0045344E"/>
    <w:rsid w:val="004539E7"/>
    <w:rsid w:val="004540F1"/>
    <w:rsid w:val="0045538B"/>
    <w:rsid w:val="00460383"/>
    <w:rsid w:val="00460AE9"/>
    <w:rsid w:val="00461BAB"/>
    <w:rsid w:val="00461BBE"/>
    <w:rsid w:val="00463399"/>
    <w:rsid w:val="00463737"/>
    <w:rsid w:val="00464DDB"/>
    <w:rsid w:val="00465B20"/>
    <w:rsid w:val="00466204"/>
    <w:rsid w:val="00466AFC"/>
    <w:rsid w:val="00470FD9"/>
    <w:rsid w:val="0047130A"/>
    <w:rsid w:val="00471B3D"/>
    <w:rsid w:val="00471DAB"/>
    <w:rsid w:val="004736DD"/>
    <w:rsid w:val="004745DC"/>
    <w:rsid w:val="00474D95"/>
    <w:rsid w:val="00480206"/>
    <w:rsid w:val="00483B52"/>
    <w:rsid w:val="00484C75"/>
    <w:rsid w:val="00485935"/>
    <w:rsid w:val="00485BE2"/>
    <w:rsid w:val="00485F21"/>
    <w:rsid w:val="0048644C"/>
    <w:rsid w:val="004878A7"/>
    <w:rsid w:val="00487E1C"/>
    <w:rsid w:val="00491E1D"/>
    <w:rsid w:val="00492B07"/>
    <w:rsid w:val="00493329"/>
    <w:rsid w:val="00493660"/>
    <w:rsid w:val="0049561A"/>
    <w:rsid w:val="004976E4"/>
    <w:rsid w:val="004A2B49"/>
    <w:rsid w:val="004A4331"/>
    <w:rsid w:val="004A4617"/>
    <w:rsid w:val="004A4778"/>
    <w:rsid w:val="004A4B8D"/>
    <w:rsid w:val="004A604F"/>
    <w:rsid w:val="004A7E1F"/>
    <w:rsid w:val="004B048A"/>
    <w:rsid w:val="004B0D01"/>
    <w:rsid w:val="004B21A6"/>
    <w:rsid w:val="004B2D05"/>
    <w:rsid w:val="004B363C"/>
    <w:rsid w:val="004B4F8F"/>
    <w:rsid w:val="004B4FD1"/>
    <w:rsid w:val="004B5DC2"/>
    <w:rsid w:val="004B63F4"/>
    <w:rsid w:val="004B6DEE"/>
    <w:rsid w:val="004B709D"/>
    <w:rsid w:val="004B7206"/>
    <w:rsid w:val="004B8E52"/>
    <w:rsid w:val="004C08BF"/>
    <w:rsid w:val="004C18C4"/>
    <w:rsid w:val="004C1B18"/>
    <w:rsid w:val="004C2E56"/>
    <w:rsid w:val="004C3152"/>
    <w:rsid w:val="004C4F3A"/>
    <w:rsid w:val="004C6587"/>
    <w:rsid w:val="004D01D3"/>
    <w:rsid w:val="004D0B88"/>
    <w:rsid w:val="004D0EB5"/>
    <w:rsid w:val="004D0FAA"/>
    <w:rsid w:val="004D0FFA"/>
    <w:rsid w:val="004D3081"/>
    <w:rsid w:val="004D36F8"/>
    <w:rsid w:val="004D3BC7"/>
    <w:rsid w:val="004D402A"/>
    <w:rsid w:val="004D49CA"/>
    <w:rsid w:val="004D536B"/>
    <w:rsid w:val="004D5BA3"/>
    <w:rsid w:val="004E0D83"/>
    <w:rsid w:val="004E328A"/>
    <w:rsid w:val="004E3AE0"/>
    <w:rsid w:val="004E4126"/>
    <w:rsid w:val="004E4249"/>
    <w:rsid w:val="004E439E"/>
    <w:rsid w:val="004E48CF"/>
    <w:rsid w:val="004E4FA2"/>
    <w:rsid w:val="004E5961"/>
    <w:rsid w:val="004E5BAB"/>
    <w:rsid w:val="004E6F57"/>
    <w:rsid w:val="004F0134"/>
    <w:rsid w:val="004F0164"/>
    <w:rsid w:val="004F301F"/>
    <w:rsid w:val="004F32BB"/>
    <w:rsid w:val="004F3D02"/>
    <w:rsid w:val="004F6772"/>
    <w:rsid w:val="004F6CA6"/>
    <w:rsid w:val="004F6F76"/>
    <w:rsid w:val="004F7B90"/>
    <w:rsid w:val="005022E5"/>
    <w:rsid w:val="00503C34"/>
    <w:rsid w:val="00505A78"/>
    <w:rsid w:val="00506BD5"/>
    <w:rsid w:val="0050752A"/>
    <w:rsid w:val="00507E3C"/>
    <w:rsid w:val="00510570"/>
    <w:rsid w:val="00510ACA"/>
    <w:rsid w:val="00513998"/>
    <w:rsid w:val="00514096"/>
    <w:rsid w:val="00514C7B"/>
    <w:rsid w:val="00514E6A"/>
    <w:rsid w:val="00515208"/>
    <w:rsid w:val="00515827"/>
    <w:rsid w:val="00516BFD"/>
    <w:rsid w:val="00517BBF"/>
    <w:rsid w:val="005218B8"/>
    <w:rsid w:val="00524D6E"/>
    <w:rsid w:val="0052613B"/>
    <w:rsid w:val="00526A55"/>
    <w:rsid w:val="00526E80"/>
    <w:rsid w:val="005273C6"/>
    <w:rsid w:val="00527C27"/>
    <w:rsid w:val="00527D9E"/>
    <w:rsid w:val="00531517"/>
    <w:rsid w:val="005325BE"/>
    <w:rsid w:val="00534544"/>
    <w:rsid w:val="00534E0E"/>
    <w:rsid w:val="005370B2"/>
    <w:rsid w:val="00537B45"/>
    <w:rsid w:val="0054008C"/>
    <w:rsid w:val="00540FCF"/>
    <w:rsid w:val="005411EC"/>
    <w:rsid w:val="00541409"/>
    <w:rsid w:val="00541C82"/>
    <w:rsid w:val="0054286D"/>
    <w:rsid w:val="005429C1"/>
    <w:rsid w:val="00542D7A"/>
    <w:rsid w:val="005438E1"/>
    <w:rsid w:val="005452E5"/>
    <w:rsid w:val="00545C3D"/>
    <w:rsid w:val="00545DCF"/>
    <w:rsid w:val="0054731D"/>
    <w:rsid w:val="005478B3"/>
    <w:rsid w:val="00550944"/>
    <w:rsid w:val="00550B06"/>
    <w:rsid w:val="00550F6C"/>
    <w:rsid w:val="005526AB"/>
    <w:rsid w:val="00552855"/>
    <w:rsid w:val="005530AF"/>
    <w:rsid w:val="005554F2"/>
    <w:rsid w:val="00560545"/>
    <w:rsid w:val="00560B3C"/>
    <w:rsid w:val="00561110"/>
    <w:rsid w:val="00561BBC"/>
    <w:rsid w:val="0056426E"/>
    <w:rsid w:val="00564A37"/>
    <w:rsid w:val="00564B61"/>
    <w:rsid w:val="0056533A"/>
    <w:rsid w:val="00565E9C"/>
    <w:rsid w:val="0056747D"/>
    <w:rsid w:val="0056772A"/>
    <w:rsid w:val="00570873"/>
    <w:rsid w:val="0057149B"/>
    <w:rsid w:val="00571588"/>
    <w:rsid w:val="00571CD6"/>
    <w:rsid w:val="00573479"/>
    <w:rsid w:val="005734A9"/>
    <w:rsid w:val="00573F72"/>
    <w:rsid w:val="00574F25"/>
    <w:rsid w:val="00576B8B"/>
    <w:rsid w:val="00577974"/>
    <w:rsid w:val="00580156"/>
    <w:rsid w:val="00580643"/>
    <w:rsid w:val="0058090E"/>
    <w:rsid w:val="00580983"/>
    <w:rsid w:val="005818CC"/>
    <w:rsid w:val="0058255E"/>
    <w:rsid w:val="00582ED8"/>
    <w:rsid w:val="005830CC"/>
    <w:rsid w:val="00583C18"/>
    <w:rsid w:val="005840C0"/>
    <w:rsid w:val="00584AF5"/>
    <w:rsid w:val="00586540"/>
    <w:rsid w:val="0058F916"/>
    <w:rsid w:val="005901D6"/>
    <w:rsid w:val="00590F6B"/>
    <w:rsid w:val="005915C1"/>
    <w:rsid w:val="00591E94"/>
    <w:rsid w:val="0059251A"/>
    <w:rsid w:val="005927DF"/>
    <w:rsid w:val="00593FFB"/>
    <w:rsid w:val="00594364"/>
    <w:rsid w:val="00594B2D"/>
    <w:rsid w:val="00594D9C"/>
    <w:rsid w:val="00595D8F"/>
    <w:rsid w:val="00596AE2"/>
    <w:rsid w:val="00596BA7"/>
    <w:rsid w:val="00597773"/>
    <w:rsid w:val="00597952"/>
    <w:rsid w:val="00597F27"/>
    <w:rsid w:val="005A08FC"/>
    <w:rsid w:val="005A1B5B"/>
    <w:rsid w:val="005A357D"/>
    <w:rsid w:val="005A3DF5"/>
    <w:rsid w:val="005A5E6C"/>
    <w:rsid w:val="005B220E"/>
    <w:rsid w:val="005B29BB"/>
    <w:rsid w:val="005B3D61"/>
    <w:rsid w:val="005B51EC"/>
    <w:rsid w:val="005B6FF0"/>
    <w:rsid w:val="005C1BDE"/>
    <w:rsid w:val="005C23D3"/>
    <w:rsid w:val="005C2783"/>
    <w:rsid w:val="005C51BB"/>
    <w:rsid w:val="005C5249"/>
    <w:rsid w:val="005C5685"/>
    <w:rsid w:val="005C69B8"/>
    <w:rsid w:val="005C6FDE"/>
    <w:rsid w:val="005D3A29"/>
    <w:rsid w:val="005D4A10"/>
    <w:rsid w:val="005D5571"/>
    <w:rsid w:val="005D65FC"/>
    <w:rsid w:val="005D71ED"/>
    <w:rsid w:val="005D7867"/>
    <w:rsid w:val="005E04C5"/>
    <w:rsid w:val="005E0DF6"/>
    <w:rsid w:val="005E181D"/>
    <w:rsid w:val="005E2C41"/>
    <w:rsid w:val="005E38C3"/>
    <w:rsid w:val="005E3988"/>
    <w:rsid w:val="005E4A8D"/>
    <w:rsid w:val="005E4C6B"/>
    <w:rsid w:val="005E4CC9"/>
    <w:rsid w:val="005E612E"/>
    <w:rsid w:val="005E7117"/>
    <w:rsid w:val="005E7725"/>
    <w:rsid w:val="005F0549"/>
    <w:rsid w:val="005F1BD4"/>
    <w:rsid w:val="005F261B"/>
    <w:rsid w:val="005F3BA7"/>
    <w:rsid w:val="005F3E18"/>
    <w:rsid w:val="005F5322"/>
    <w:rsid w:val="005F5E1B"/>
    <w:rsid w:val="005F6B33"/>
    <w:rsid w:val="006010D6"/>
    <w:rsid w:val="00601943"/>
    <w:rsid w:val="006022DD"/>
    <w:rsid w:val="0060251B"/>
    <w:rsid w:val="006025E4"/>
    <w:rsid w:val="00602C62"/>
    <w:rsid w:val="00602D01"/>
    <w:rsid w:val="0060382E"/>
    <w:rsid w:val="00605BF3"/>
    <w:rsid w:val="0060622A"/>
    <w:rsid w:val="0061029C"/>
    <w:rsid w:val="00610B2E"/>
    <w:rsid w:val="00610C9D"/>
    <w:rsid w:val="00612483"/>
    <w:rsid w:val="00612B3E"/>
    <w:rsid w:val="00613059"/>
    <w:rsid w:val="0061353C"/>
    <w:rsid w:val="00614DE8"/>
    <w:rsid w:val="00616807"/>
    <w:rsid w:val="00617E2C"/>
    <w:rsid w:val="00620A05"/>
    <w:rsid w:val="00620F16"/>
    <w:rsid w:val="00621A98"/>
    <w:rsid w:val="00621EE6"/>
    <w:rsid w:val="00624B01"/>
    <w:rsid w:val="00624E32"/>
    <w:rsid w:val="00624FF4"/>
    <w:rsid w:val="006255CB"/>
    <w:rsid w:val="00625973"/>
    <w:rsid w:val="00626044"/>
    <w:rsid w:val="00631025"/>
    <w:rsid w:val="006310BA"/>
    <w:rsid w:val="00632094"/>
    <w:rsid w:val="00632E04"/>
    <w:rsid w:val="006338DE"/>
    <w:rsid w:val="00634A72"/>
    <w:rsid w:val="00634EB6"/>
    <w:rsid w:val="00636A15"/>
    <w:rsid w:val="00636AE7"/>
    <w:rsid w:val="00637064"/>
    <w:rsid w:val="00637F7D"/>
    <w:rsid w:val="00640BE8"/>
    <w:rsid w:val="00643F39"/>
    <w:rsid w:val="006445C2"/>
    <w:rsid w:val="00645704"/>
    <w:rsid w:val="006457CB"/>
    <w:rsid w:val="00645822"/>
    <w:rsid w:val="00645C96"/>
    <w:rsid w:val="006462DD"/>
    <w:rsid w:val="0064635D"/>
    <w:rsid w:val="00646C51"/>
    <w:rsid w:val="00646E8E"/>
    <w:rsid w:val="0064770D"/>
    <w:rsid w:val="00650667"/>
    <w:rsid w:val="00650958"/>
    <w:rsid w:val="00651364"/>
    <w:rsid w:val="006522C7"/>
    <w:rsid w:val="006522CE"/>
    <w:rsid w:val="00652329"/>
    <w:rsid w:val="00654587"/>
    <w:rsid w:val="00655753"/>
    <w:rsid w:val="006634C7"/>
    <w:rsid w:val="0066355E"/>
    <w:rsid w:val="00664369"/>
    <w:rsid w:val="0066699A"/>
    <w:rsid w:val="00667EC9"/>
    <w:rsid w:val="00670ADB"/>
    <w:rsid w:val="00672305"/>
    <w:rsid w:val="0067294E"/>
    <w:rsid w:val="00672F60"/>
    <w:rsid w:val="006730EC"/>
    <w:rsid w:val="00673462"/>
    <w:rsid w:val="00673F65"/>
    <w:rsid w:val="00675C52"/>
    <w:rsid w:val="00677506"/>
    <w:rsid w:val="006804B8"/>
    <w:rsid w:val="00680AE4"/>
    <w:rsid w:val="00682020"/>
    <w:rsid w:val="006856A7"/>
    <w:rsid w:val="0068694A"/>
    <w:rsid w:val="006876D2"/>
    <w:rsid w:val="0069074B"/>
    <w:rsid w:val="00690D7C"/>
    <w:rsid w:val="00693B1A"/>
    <w:rsid w:val="00696245"/>
    <w:rsid w:val="00696321"/>
    <w:rsid w:val="00696E1E"/>
    <w:rsid w:val="006978DE"/>
    <w:rsid w:val="006A0963"/>
    <w:rsid w:val="006A0AB7"/>
    <w:rsid w:val="006A36AB"/>
    <w:rsid w:val="006A57F5"/>
    <w:rsid w:val="006A5A5C"/>
    <w:rsid w:val="006A6CDD"/>
    <w:rsid w:val="006B12D1"/>
    <w:rsid w:val="006B286E"/>
    <w:rsid w:val="006B4E50"/>
    <w:rsid w:val="006B51EC"/>
    <w:rsid w:val="006C02B6"/>
    <w:rsid w:val="006C07CA"/>
    <w:rsid w:val="006C4404"/>
    <w:rsid w:val="006C4437"/>
    <w:rsid w:val="006C65A2"/>
    <w:rsid w:val="006C6642"/>
    <w:rsid w:val="006C6DB6"/>
    <w:rsid w:val="006D14D0"/>
    <w:rsid w:val="006D2AD7"/>
    <w:rsid w:val="006D32ED"/>
    <w:rsid w:val="006D4967"/>
    <w:rsid w:val="006D4A9A"/>
    <w:rsid w:val="006D58A7"/>
    <w:rsid w:val="006D5A51"/>
    <w:rsid w:val="006D608C"/>
    <w:rsid w:val="006D6D8B"/>
    <w:rsid w:val="006D7E58"/>
    <w:rsid w:val="006E0D68"/>
    <w:rsid w:val="006E1055"/>
    <w:rsid w:val="006E1283"/>
    <w:rsid w:val="006E1F97"/>
    <w:rsid w:val="006E278D"/>
    <w:rsid w:val="006E3217"/>
    <w:rsid w:val="006E379A"/>
    <w:rsid w:val="006E3D5C"/>
    <w:rsid w:val="006E414F"/>
    <w:rsid w:val="006E5A17"/>
    <w:rsid w:val="006E7BF3"/>
    <w:rsid w:val="006F35AA"/>
    <w:rsid w:val="006F469D"/>
    <w:rsid w:val="006F52CE"/>
    <w:rsid w:val="006F55B1"/>
    <w:rsid w:val="006F62B2"/>
    <w:rsid w:val="006F637A"/>
    <w:rsid w:val="006F64F8"/>
    <w:rsid w:val="006F6553"/>
    <w:rsid w:val="006F6BF3"/>
    <w:rsid w:val="006F71AA"/>
    <w:rsid w:val="006F7EDF"/>
    <w:rsid w:val="007002BE"/>
    <w:rsid w:val="0070040E"/>
    <w:rsid w:val="007015B5"/>
    <w:rsid w:val="00702BD0"/>
    <w:rsid w:val="00703E2A"/>
    <w:rsid w:val="007048C2"/>
    <w:rsid w:val="007048DC"/>
    <w:rsid w:val="00704CE4"/>
    <w:rsid w:val="0070616C"/>
    <w:rsid w:val="0071117F"/>
    <w:rsid w:val="0071175F"/>
    <w:rsid w:val="00711BAE"/>
    <w:rsid w:val="00711F4A"/>
    <w:rsid w:val="00714D5C"/>
    <w:rsid w:val="00714FDD"/>
    <w:rsid w:val="00715152"/>
    <w:rsid w:val="007207CD"/>
    <w:rsid w:val="00721064"/>
    <w:rsid w:val="00721C01"/>
    <w:rsid w:val="00722BE3"/>
    <w:rsid w:val="0072405C"/>
    <w:rsid w:val="00724CC9"/>
    <w:rsid w:val="00724E9A"/>
    <w:rsid w:val="007270E9"/>
    <w:rsid w:val="00727EB8"/>
    <w:rsid w:val="00732D0E"/>
    <w:rsid w:val="00733C32"/>
    <w:rsid w:val="007353F6"/>
    <w:rsid w:val="00735723"/>
    <w:rsid w:val="00735FCB"/>
    <w:rsid w:val="0073636C"/>
    <w:rsid w:val="007374A9"/>
    <w:rsid w:val="007374F4"/>
    <w:rsid w:val="0074003F"/>
    <w:rsid w:val="007408E4"/>
    <w:rsid w:val="00741457"/>
    <w:rsid w:val="00742853"/>
    <w:rsid w:val="00743580"/>
    <w:rsid w:val="00744661"/>
    <w:rsid w:val="00744F06"/>
    <w:rsid w:val="00745841"/>
    <w:rsid w:val="00750A6F"/>
    <w:rsid w:val="007524E3"/>
    <w:rsid w:val="00753755"/>
    <w:rsid w:val="007567AA"/>
    <w:rsid w:val="007570C3"/>
    <w:rsid w:val="00760463"/>
    <w:rsid w:val="007606F5"/>
    <w:rsid w:val="00760C0D"/>
    <w:rsid w:val="00761E0E"/>
    <w:rsid w:val="007628C7"/>
    <w:rsid w:val="00762D8F"/>
    <w:rsid w:val="00763703"/>
    <w:rsid w:val="007643A2"/>
    <w:rsid w:val="00765A09"/>
    <w:rsid w:val="00765B73"/>
    <w:rsid w:val="007670C9"/>
    <w:rsid w:val="007670E0"/>
    <w:rsid w:val="00767854"/>
    <w:rsid w:val="0077012D"/>
    <w:rsid w:val="00771BEB"/>
    <w:rsid w:val="00772791"/>
    <w:rsid w:val="00772D9A"/>
    <w:rsid w:val="007747C1"/>
    <w:rsid w:val="0077563D"/>
    <w:rsid w:val="00777923"/>
    <w:rsid w:val="00780D42"/>
    <w:rsid w:val="007816AB"/>
    <w:rsid w:val="007818EA"/>
    <w:rsid w:val="00782970"/>
    <w:rsid w:val="00785126"/>
    <w:rsid w:val="00785170"/>
    <w:rsid w:val="00785965"/>
    <w:rsid w:val="0078739F"/>
    <w:rsid w:val="007905AE"/>
    <w:rsid w:val="00791477"/>
    <w:rsid w:val="00791AF1"/>
    <w:rsid w:val="007934A7"/>
    <w:rsid w:val="0079396E"/>
    <w:rsid w:val="00793A2E"/>
    <w:rsid w:val="00794F9D"/>
    <w:rsid w:val="00795800"/>
    <w:rsid w:val="00795FCF"/>
    <w:rsid w:val="00796669"/>
    <w:rsid w:val="00796C59"/>
    <w:rsid w:val="00796FD5"/>
    <w:rsid w:val="00797D76"/>
    <w:rsid w:val="007A0D29"/>
    <w:rsid w:val="007A0ED5"/>
    <w:rsid w:val="007A287F"/>
    <w:rsid w:val="007A2C8C"/>
    <w:rsid w:val="007A3076"/>
    <w:rsid w:val="007A5417"/>
    <w:rsid w:val="007B0EA8"/>
    <w:rsid w:val="007B11C9"/>
    <w:rsid w:val="007B191C"/>
    <w:rsid w:val="007B1CA1"/>
    <w:rsid w:val="007B2D35"/>
    <w:rsid w:val="007B31DA"/>
    <w:rsid w:val="007B483F"/>
    <w:rsid w:val="007B496D"/>
    <w:rsid w:val="007B4B5A"/>
    <w:rsid w:val="007B64D1"/>
    <w:rsid w:val="007C025E"/>
    <w:rsid w:val="007C2D73"/>
    <w:rsid w:val="007C5744"/>
    <w:rsid w:val="007C58D6"/>
    <w:rsid w:val="007C6015"/>
    <w:rsid w:val="007C6BFA"/>
    <w:rsid w:val="007C7C4C"/>
    <w:rsid w:val="007D0194"/>
    <w:rsid w:val="007D08F8"/>
    <w:rsid w:val="007D2021"/>
    <w:rsid w:val="007D4DBA"/>
    <w:rsid w:val="007D4F0E"/>
    <w:rsid w:val="007D5A01"/>
    <w:rsid w:val="007D75DF"/>
    <w:rsid w:val="007E0B61"/>
    <w:rsid w:val="007E13B7"/>
    <w:rsid w:val="007E1A48"/>
    <w:rsid w:val="007E2CEB"/>
    <w:rsid w:val="007E30EC"/>
    <w:rsid w:val="007E311D"/>
    <w:rsid w:val="007E3E8A"/>
    <w:rsid w:val="007E4477"/>
    <w:rsid w:val="007E4AC7"/>
    <w:rsid w:val="007E4C7A"/>
    <w:rsid w:val="007E534C"/>
    <w:rsid w:val="007E541F"/>
    <w:rsid w:val="007E5845"/>
    <w:rsid w:val="007E6486"/>
    <w:rsid w:val="007E721D"/>
    <w:rsid w:val="007E76BB"/>
    <w:rsid w:val="007F0FC1"/>
    <w:rsid w:val="007F100C"/>
    <w:rsid w:val="007F1762"/>
    <w:rsid w:val="007F1EC1"/>
    <w:rsid w:val="007F2FF7"/>
    <w:rsid w:val="007F7148"/>
    <w:rsid w:val="007F7519"/>
    <w:rsid w:val="007F7E43"/>
    <w:rsid w:val="00801347"/>
    <w:rsid w:val="008015F9"/>
    <w:rsid w:val="008035DD"/>
    <w:rsid w:val="008054E0"/>
    <w:rsid w:val="00805545"/>
    <w:rsid w:val="0080624A"/>
    <w:rsid w:val="00806C4E"/>
    <w:rsid w:val="008074F8"/>
    <w:rsid w:val="00807F51"/>
    <w:rsid w:val="008107A3"/>
    <w:rsid w:val="00812AB4"/>
    <w:rsid w:val="0081320B"/>
    <w:rsid w:val="00813734"/>
    <w:rsid w:val="00813816"/>
    <w:rsid w:val="00814390"/>
    <w:rsid w:val="00816D39"/>
    <w:rsid w:val="0081728D"/>
    <w:rsid w:val="0081732E"/>
    <w:rsid w:val="00820E5B"/>
    <w:rsid w:val="00821F05"/>
    <w:rsid w:val="00822229"/>
    <w:rsid w:val="00822441"/>
    <w:rsid w:val="008228DD"/>
    <w:rsid w:val="00822B81"/>
    <w:rsid w:val="00823EA3"/>
    <w:rsid w:val="0082507E"/>
    <w:rsid w:val="008257B7"/>
    <w:rsid w:val="0082701F"/>
    <w:rsid w:val="00830C07"/>
    <w:rsid w:val="00832434"/>
    <w:rsid w:val="0083299C"/>
    <w:rsid w:val="0083349C"/>
    <w:rsid w:val="00834D64"/>
    <w:rsid w:val="00834DA7"/>
    <w:rsid w:val="0083590E"/>
    <w:rsid w:val="00836020"/>
    <w:rsid w:val="0084128F"/>
    <w:rsid w:val="00842566"/>
    <w:rsid w:val="00843CC4"/>
    <w:rsid w:val="00844C19"/>
    <w:rsid w:val="00844C3B"/>
    <w:rsid w:val="008450AC"/>
    <w:rsid w:val="00847E5B"/>
    <w:rsid w:val="00850A0D"/>
    <w:rsid w:val="00850BA2"/>
    <w:rsid w:val="00852197"/>
    <w:rsid w:val="00852D57"/>
    <w:rsid w:val="0085339E"/>
    <w:rsid w:val="00854370"/>
    <w:rsid w:val="008551D4"/>
    <w:rsid w:val="0085618F"/>
    <w:rsid w:val="008565EA"/>
    <w:rsid w:val="00856B90"/>
    <w:rsid w:val="00856D31"/>
    <w:rsid w:val="008571AD"/>
    <w:rsid w:val="008579C0"/>
    <w:rsid w:val="00861256"/>
    <w:rsid w:val="00862C38"/>
    <w:rsid w:val="008647F8"/>
    <w:rsid w:val="00865307"/>
    <w:rsid w:val="00870915"/>
    <w:rsid w:val="00870C0F"/>
    <w:rsid w:val="00872867"/>
    <w:rsid w:val="00872968"/>
    <w:rsid w:val="00872EBF"/>
    <w:rsid w:val="0087382D"/>
    <w:rsid w:val="00873CFE"/>
    <w:rsid w:val="00874D9A"/>
    <w:rsid w:val="0087599B"/>
    <w:rsid w:val="00876104"/>
    <w:rsid w:val="008779A2"/>
    <w:rsid w:val="008809C5"/>
    <w:rsid w:val="0088294B"/>
    <w:rsid w:val="0088330E"/>
    <w:rsid w:val="0088447C"/>
    <w:rsid w:val="0088490E"/>
    <w:rsid w:val="00886320"/>
    <w:rsid w:val="008865BA"/>
    <w:rsid w:val="00886C90"/>
    <w:rsid w:val="00890208"/>
    <w:rsid w:val="008906A4"/>
    <w:rsid w:val="008906AF"/>
    <w:rsid w:val="00890CDF"/>
    <w:rsid w:val="00891378"/>
    <w:rsid w:val="008927F5"/>
    <w:rsid w:val="008928BA"/>
    <w:rsid w:val="00892D0D"/>
    <w:rsid w:val="00893A64"/>
    <w:rsid w:val="00895426"/>
    <w:rsid w:val="008974D7"/>
    <w:rsid w:val="008A0034"/>
    <w:rsid w:val="008A3927"/>
    <w:rsid w:val="008A4D00"/>
    <w:rsid w:val="008A4D36"/>
    <w:rsid w:val="008A54E2"/>
    <w:rsid w:val="008A5CB6"/>
    <w:rsid w:val="008A61B5"/>
    <w:rsid w:val="008B16DA"/>
    <w:rsid w:val="008B20A6"/>
    <w:rsid w:val="008B4CDF"/>
    <w:rsid w:val="008B5071"/>
    <w:rsid w:val="008B548D"/>
    <w:rsid w:val="008B5836"/>
    <w:rsid w:val="008B5ECF"/>
    <w:rsid w:val="008B6226"/>
    <w:rsid w:val="008B62A6"/>
    <w:rsid w:val="008B70B5"/>
    <w:rsid w:val="008B77EC"/>
    <w:rsid w:val="008C2537"/>
    <w:rsid w:val="008C27EC"/>
    <w:rsid w:val="008C34F9"/>
    <w:rsid w:val="008C3B55"/>
    <w:rsid w:val="008C430C"/>
    <w:rsid w:val="008C4545"/>
    <w:rsid w:val="008C4770"/>
    <w:rsid w:val="008C52C7"/>
    <w:rsid w:val="008C541C"/>
    <w:rsid w:val="008C6381"/>
    <w:rsid w:val="008C737D"/>
    <w:rsid w:val="008D27F8"/>
    <w:rsid w:val="008D2FF8"/>
    <w:rsid w:val="008D3760"/>
    <w:rsid w:val="008D451F"/>
    <w:rsid w:val="008D5260"/>
    <w:rsid w:val="008D5528"/>
    <w:rsid w:val="008D5B1B"/>
    <w:rsid w:val="008D6EC8"/>
    <w:rsid w:val="008E088B"/>
    <w:rsid w:val="008E0C54"/>
    <w:rsid w:val="008E1F72"/>
    <w:rsid w:val="008E2B9D"/>
    <w:rsid w:val="008E3547"/>
    <w:rsid w:val="008E3D58"/>
    <w:rsid w:val="008E46DD"/>
    <w:rsid w:val="008E4988"/>
    <w:rsid w:val="008F19A5"/>
    <w:rsid w:val="008F3002"/>
    <w:rsid w:val="008F3369"/>
    <w:rsid w:val="008F4620"/>
    <w:rsid w:val="008F61F7"/>
    <w:rsid w:val="008F6AA8"/>
    <w:rsid w:val="008F6E08"/>
    <w:rsid w:val="008F75A5"/>
    <w:rsid w:val="00900514"/>
    <w:rsid w:val="0090194A"/>
    <w:rsid w:val="00903B18"/>
    <w:rsid w:val="00905896"/>
    <w:rsid w:val="00905F52"/>
    <w:rsid w:val="00906928"/>
    <w:rsid w:val="00906DF7"/>
    <w:rsid w:val="009115B4"/>
    <w:rsid w:val="00911E5D"/>
    <w:rsid w:val="00912737"/>
    <w:rsid w:val="00912974"/>
    <w:rsid w:val="009129F9"/>
    <w:rsid w:val="00913737"/>
    <w:rsid w:val="00914080"/>
    <w:rsid w:val="00921EF7"/>
    <w:rsid w:val="00922FBF"/>
    <w:rsid w:val="00923EC0"/>
    <w:rsid w:val="009254B3"/>
    <w:rsid w:val="009259FD"/>
    <w:rsid w:val="00925C2A"/>
    <w:rsid w:val="00926275"/>
    <w:rsid w:val="0092748D"/>
    <w:rsid w:val="00930F5F"/>
    <w:rsid w:val="0093159B"/>
    <w:rsid w:val="009317F4"/>
    <w:rsid w:val="00932DB3"/>
    <w:rsid w:val="009331BF"/>
    <w:rsid w:val="009338BA"/>
    <w:rsid w:val="00933DA9"/>
    <w:rsid w:val="00934184"/>
    <w:rsid w:val="00935726"/>
    <w:rsid w:val="00935F2F"/>
    <w:rsid w:val="0093769C"/>
    <w:rsid w:val="00937D9C"/>
    <w:rsid w:val="00937F11"/>
    <w:rsid w:val="009412DA"/>
    <w:rsid w:val="00941EC3"/>
    <w:rsid w:val="009433F5"/>
    <w:rsid w:val="00945EE6"/>
    <w:rsid w:val="0094664C"/>
    <w:rsid w:val="0095093A"/>
    <w:rsid w:val="00950E6A"/>
    <w:rsid w:val="0095138A"/>
    <w:rsid w:val="0095151D"/>
    <w:rsid w:val="0095203C"/>
    <w:rsid w:val="0095226D"/>
    <w:rsid w:val="00952321"/>
    <w:rsid w:val="00952D66"/>
    <w:rsid w:val="009537D6"/>
    <w:rsid w:val="0095540E"/>
    <w:rsid w:val="00955539"/>
    <w:rsid w:val="00956B5A"/>
    <w:rsid w:val="00957820"/>
    <w:rsid w:val="00957BF2"/>
    <w:rsid w:val="0096017E"/>
    <w:rsid w:val="0096189F"/>
    <w:rsid w:val="0096524E"/>
    <w:rsid w:val="00966743"/>
    <w:rsid w:val="00966BE1"/>
    <w:rsid w:val="00966FEB"/>
    <w:rsid w:val="009678C1"/>
    <w:rsid w:val="00970562"/>
    <w:rsid w:val="0097057E"/>
    <w:rsid w:val="00971750"/>
    <w:rsid w:val="00971FE8"/>
    <w:rsid w:val="0097252D"/>
    <w:rsid w:val="009727C8"/>
    <w:rsid w:val="00973398"/>
    <w:rsid w:val="00974193"/>
    <w:rsid w:val="00975C35"/>
    <w:rsid w:val="009777B8"/>
    <w:rsid w:val="009809DE"/>
    <w:rsid w:val="00981065"/>
    <w:rsid w:val="009811BF"/>
    <w:rsid w:val="00981C19"/>
    <w:rsid w:val="00981E17"/>
    <w:rsid w:val="00982D31"/>
    <w:rsid w:val="00983775"/>
    <w:rsid w:val="00983A57"/>
    <w:rsid w:val="0098409E"/>
    <w:rsid w:val="0098579C"/>
    <w:rsid w:val="00986CFE"/>
    <w:rsid w:val="009870D2"/>
    <w:rsid w:val="009871B2"/>
    <w:rsid w:val="009907C5"/>
    <w:rsid w:val="00990FBE"/>
    <w:rsid w:val="00993DF3"/>
    <w:rsid w:val="0099517F"/>
    <w:rsid w:val="0099676F"/>
    <w:rsid w:val="0099684C"/>
    <w:rsid w:val="00997131"/>
    <w:rsid w:val="009A06D1"/>
    <w:rsid w:val="009A18D5"/>
    <w:rsid w:val="009A2013"/>
    <w:rsid w:val="009A3C71"/>
    <w:rsid w:val="009A3E95"/>
    <w:rsid w:val="009A746B"/>
    <w:rsid w:val="009B0289"/>
    <w:rsid w:val="009B2567"/>
    <w:rsid w:val="009B6542"/>
    <w:rsid w:val="009B6B47"/>
    <w:rsid w:val="009B7F94"/>
    <w:rsid w:val="009C06FE"/>
    <w:rsid w:val="009C0C05"/>
    <w:rsid w:val="009C1117"/>
    <w:rsid w:val="009C1BBE"/>
    <w:rsid w:val="009C252F"/>
    <w:rsid w:val="009C39D2"/>
    <w:rsid w:val="009C52A0"/>
    <w:rsid w:val="009C5C33"/>
    <w:rsid w:val="009C5E92"/>
    <w:rsid w:val="009C69B5"/>
    <w:rsid w:val="009C6AF8"/>
    <w:rsid w:val="009C6D9B"/>
    <w:rsid w:val="009C768C"/>
    <w:rsid w:val="009C772E"/>
    <w:rsid w:val="009C79E2"/>
    <w:rsid w:val="009D170C"/>
    <w:rsid w:val="009D2504"/>
    <w:rsid w:val="009D252A"/>
    <w:rsid w:val="009D2748"/>
    <w:rsid w:val="009D35A6"/>
    <w:rsid w:val="009D6B90"/>
    <w:rsid w:val="009D6FF1"/>
    <w:rsid w:val="009D749B"/>
    <w:rsid w:val="009D7BF9"/>
    <w:rsid w:val="009E08A3"/>
    <w:rsid w:val="009E1202"/>
    <w:rsid w:val="009E225E"/>
    <w:rsid w:val="009E265E"/>
    <w:rsid w:val="009E270D"/>
    <w:rsid w:val="009E5727"/>
    <w:rsid w:val="009E7679"/>
    <w:rsid w:val="009F0E76"/>
    <w:rsid w:val="009F1479"/>
    <w:rsid w:val="009F1508"/>
    <w:rsid w:val="009F250E"/>
    <w:rsid w:val="009F508E"/>
    <w:rsid w:val="009F5BFF"/>
    <w:rsid w:val="009F6EBD"/>
    <w:rsid w:val="00A00D5F"/>
    <w:rsid w:val="00A01EEC"/>
    <w:rsid w:val="00A061A4"/>
    <w:rsid w:val="00A07EDB"/>
    <w:rsid w:val="00A1134B"/>
    <w:rsid w:val="00A113C9"/>
    <w:rsid w:val="00A11DD6"/>
    <w:rsid w:val="00A11FC8"/>
    <w:rsid w:val="00A120CE"/>
    <w:rsid w:val="00A12631"/>
    <w:rsid w:val="00A1417F"/>
    <w:rsid w:val="00A14468"/>
    <w:rsid w:val="00A147EC"/>
    <w:rsid w:val="00A149DD"/>
    <w:rsid w:val="00A14CFC"/>
    <w:rsid w:val="00A20E5E"/>
    <w:rsid w:val="00A212C6"/>
    <w:rsid w:val="00A21BC6"/>
    <w:rsid w:val="00A22DE9"/>
    <w:rsid w:val="00A2471A"/>
    <w:rsid w:val="00A24EE0"/>
    <w:rsid w:val="00A25278"/>
    <w:rsid w:val="00A25D77"/>
    <w:rsid w:val="00A25EA2"/>
    <w:rsid w:val="00A27B52"/>
    <w:rsid w:val="00A27B60"/>
    <w:rsid w:val="00A30D10"/>
    <w:rsid w:val="00A31DF5"/>
    <w:rsid w:val="00A32E06"/>
    <w:rsid w:val="00A33366"/>
    <w:rsid w:val="00A33512"/>
    <w:rsid w:val="00A3446F"/>
    <w:rsid w:val="00A3537F"/>
    <w:rsid w:val="00A3578A"/>
    <w:rsid w:val="00A35C0E"/>
    <w:rsid w:val="00A35D69"/>
    <w:rsid w:val="00A363EC"/>
    <w:rsid w:val="00A3756C"/>
    <w:rsid w:val="00A37BC2"/>
    <w:rsid w:val="00A4075E"/>
    <w:rsid w:val="00A41332"/>
    <w:rsid w:val="00A4208B"/>
    <w:rsid w:val="00A4252D"/>
    <w:rsid w:val="00A425A8"/>
    <w:rsid w:val="00A42838"/>
    <w:rsid w:val="00A4564C"/>
    <w:rsid w:val="00A4597A"/>
    <w:rsid w:val="00A45B38"/>
    <w:rsid w:val="00A46A2F"/>
    <w:rsid w:val="00A46B7D"/>
    <w:rsid w:val="00A47708"/>
    <w:rsid w:val="00A50606"/>
    <w:rsid w:val="00A506E3"/>
    <w:rsid w:val="00A51717"/>
    <w:rsid w:val="00A52AAF"/>
    <w:rsid w:val="00A52FDD"/>
    <w:rsid w:val="00A5433E"/>
    <w:rsid w:val="00A55549"/>
    <w:rsid w:val="00A557E0"/>
    <w:rsid w:val="00A574D8"/>
    <w:rsid w:val="00A57623"/>
    <w:rsid w:val="00A60C44"/>
    <w:rsid w:val="00A63818"/>
    <w:rsid w:val="00A6580F"/>
    <w:rsid w:val="00A65D3C"/>
    <w:rsid w:val="00A66FDE"/>
    <w:rsid w:val="00A71F1A"/>
    <w:rsid w:val="00A72AC0"/>
    <w:rsid w:val="00A72ECD"/>
    <w:rsid w:val="00A736E9"/>
    <w:rsid w:val="00A74149"/>
    <w:rsid w:val="00A7595F"/>
    <w:rsid w:val="00A75A40"/>
    <w:rsid w:val="00A76442"/>
    <w:rsid w:val="00A764C4"/>
    <w:rsid w:val="00A76678"/>
    <w:rsid w:val="00A768B3"/>
    <w:rsid w:val="00A776A6"/>
    <w:rsid w:val="00A813CB"/>
    <w:rsid w:val="00A81FA5"/>
    <w:rsid w:val="00A8244C"/>
    <w:rsid w:val="00A82DE4"/>
    <w:rsid w:val="00A83DFA"/>
    <w:rsid w:val="00A8418C"/>
    <w:rsid w:val="00A84BD4"/>
    <w:rsid w:val="00A85747"/>
    <w:rsid w:val="00A86ABB"/>
    <w:rsid w:val="00A87487"/>
    <w:rsid w:val="00A8789E"/>
    <w:rsid w:val="00A9170E"/>
    <w:rsid w:val="00A92169"/>
    <w:rsid w:val="00A93B3B"/>
    <w:rsid w:val="00A942D4"/>
    <w:rsid w:val="00A96021"/>
    <w:rsid w:val="00A96286"/>
    <w:rsid w:val="00A96455"/>
    <w:rsid w:val="00A97362"/>
    <w:rsid w:val="00A975BC"/>
    <w:rsid w:val="00A97649"/>
    <w:rsid w:val="00A97AD0"/>
    <w:rsid w:val="00AA0ADC"/>
    <w:rsid w:val="00AA2371"/>
    <w:rsid w:val="00AA33C2"/>
    <w:rsid w:val="00AA6216"/>
    <w:rsid w:val="00AA6C49"/>
    <w:rsid w:val="00AA6E25"/>
    <w:rsid w:val="00AA6FC7"/>
    <w:rsid w:val="00AA78F1"/>
    <w:rsid w:val="00AB020E"/>
    <w:rsid w:val="00AB0D49"/>
    <w:rsid w:val="00AB3CBD"/>
    <w:rsid w:val="00AB43AF"/>
    <w:rsid w:val="00AB5312"/>
    <w:rsid w:val="00AB5C64"/>
    <w:rsid w:val="00AB5EF4"/>
    <w:rsid w:val="00AB61AC"/>
    <w:rsid w:val="00AC00F4"/>
    <w:rsid w:val="00AC0BBC"/>
    <w:rsid w:val="00AC1165"/>
    <w:rsid w:val="00AC2A66"/>
    <w:rsid w:val="00AC3221"/>
    <w:rsid w:val="00AC4201"/>
    <w:rsid w:val="00AC479E"/>
    <w:rsid w:val="00AC5FC4"/>
    <w:rsid w:val="00AC7DC6"/>
    <w:rsid w:val="00AD0690"/>
    <w:rsid w:val="00AD1530"/>
    <w:rsid w:val="00AD15BD"/>
    <w:rsid w:val="00AD1A83"/>
    <w:rsid w:val="00AD1AB6"/>
    <w:rsid w:val="00AD1C5F"/>
    <w:rsid w:val="00AD2F8E"/>
    <w:rsid w:val="00AD4000"/>
    <w:rsid w:val="00AD419E"/>
    <w:rsid w:val="00AD76A7"/>
    <w:rsid w:val="00AD7F70"/>
    <w:rsid w:val="00AE0B77"/>
    <w:rsid w:val="00AE2669"/>
    <w:rsid w:val="00AE3555"/>
    <w:rsid w:val="00AE609D"/>
    <w:rsid w:val="00AE62CA"/>
    <w:rsid w:val="00AF2BE6"/>
    <w:rsid w:val="00AF2F4F"/>
    <w:rsid w:val="00AF3102"/>
    <w:rsid w:val="00AF3ED7"/>
    <w:rsid w:val="00AF458A"/>
    <w:rsid w:val="00AF4F13"/>
    <w:rsid w:val="00AF4F4C"/>
    <w:rsid w:val="00AF5716"/>
    <w:rsid w:val="00AF621A"/>
    <w:rsid w:val="00AF7E69"/>
    <w:rsid w:val="00B01509"/>
    <w:rsid w:val="00B032FF"/>
    <w:rsid w:val="00B03792"/>
    <w:rsid w:val="00B04425"/>
    <w:rsid w:val="00B05567"/>
    <w:rsid w:val="00B068C7"/>
    <w:rsid w:val="00B10311"/>
    <w:rsid w:val="00B11FC5"/>
    <w:rsid w:val="00B13171"/>
    <w:rsid w:val="00B13216"/>
    <w:rsid w:val="00B14176"/>
    <w:rsid w:val="00B1422F"/>
    <w:rsid w:val="00B14327"/>
    <w:rsid w:val="00B145ED"/>
    <w:rsid w:val="00B1460F"/>
    <w:rsid w:val="00B15162"/>
    <w:rsid w:val="00B157BE"/>
    <w:rsid w:val="00B1737D"/>
    <w:rsid w:val="00B20B3A"/>
    <w:rsid w:val="00B22CB0"/>
    <w:rsid w:val="00B22CE1"/>
    <w:rsid w:val="00B24676"/>
    <w:rsid w:val="00B2517F"/>
    <w:rsid w:val="00B25957"/>
    <w:rsid w:val="00B2599C"/>
    <w:rsid w:val="00B278B3"/>
    <w:rsid w:val="00B3076B"/>
    <w:rsid w:val="00B33991"/>
    <w:rsid w:val="00B35837"/>
    <w:rsid w:val="00B35879"/>
    <w:rsid w:val="00B361AC"/>
    <w:rsid w:val="00B36A16"/>
    <w:rsid w:val="00B409B1"/>
    <w:rsid w:val="00B4153F"/>
    <w:rsid w:val="00B431A8"/>
    <w:rsid w:val="00B43D69"/>
    <w:rsid w:val="00B45C8E"/>
    <w:rsid w:val="00B47AFE"/>
    <w:rsid w:val="00B50611"/>
    <w:rsid w:val="00B5132D"/>
    <w:rsid w:val="00B51B79"/>
    <w:rsid w:val="00B51C4D"/>
    <w:rsid w:val="00B53698"/>
    <w:rsid w:val="00B54C45"/>
    <w:rsid w:val="00B55931"/>
    <w:rsid w:val="00B573EE"/>
    <w:rsid w:val="00B60733"/>
    <w:rsid w:val="00B60F37"/>
    <w:rsid w:val="00B6124E"/>
    <w:rsid w:val="00B61413"/>
    <w:rsid w:val="00B6222B"/>
    <w:rsid w:val="00B6266B"/>
    <w:rsid w:val="00B63B58"/>
    <w:rsid w:val="00B63F3F"/>
    <w:rsid w:val="00B6737B"/>
    <w:rsid w:val="00B67ED2"/>
    <w:rsid w:val="00B7135C"/>
    <w:rsid w:val="00B719B9"/>
    <w:rsid w:val="00B71FA1"/>
    <w:rsid w:val="00B7367B"/>
    <w:rsid w:val="00B73E5E"/>
    <w:rsid w:val="00B75C35"/>
    <w:rsid w:val="00B76F0D"/>
    <w:rsid w:val="00B76FEA"/>
    <w:rsid w:val="00B80124"/>
    <w:rsid w:val="00B803D4"/>
    <w:rsid w:val="00B83B0E"/>
    <w:rsid w:val="00B84637"/>
    <w:rsid w:val="00B86482"/>
    <w:rsid w:val="00B867F2"/>
    <w:rsid w:val="00B86AF8"/>
    <w:rsid w:val="00B86D6C"/>
    <w:rsid w:val="00B87593"/>
    <w:rsid w:val="00B87C5D"/>
    <w:rsid w:val="00B916DB"/>
    <w:rsid w:val="00B92503"/>
    <w:rsid w:val="00B93375"/>
    <w:rsid w:val="00B9497C"/>
    <w:rsid w:val="00B9782B"/>
    <w:rsid w:val="00BA0639"/>
    <w:rsid w:val="00BA1A1F"/>
    <w:rsid w:val="00BA1DFC"/>
    <w:rsid w:val="00BA3435"/>
    <w:rsid w:val="00BA5938"/>
    <w:rsid w:val="00BA7F8E"/>
    <w:rsid w:val="00BB0A67"/>
    <w:rsid w:val="00BB1478"/>
    <w:rsid w:val="00BB226A"/>
    <w:rsid w:val="00BB232B"/>
    <w:rsid w:val="00BB263B"/>
    <w:rsid w:val="00BB2BD1"/>
    <w:rsid w:val="00BB3653"/>
    <w:rsid w:val="00BB456B"/>
    <w:rsid w:val="00BB71D5"/>
    <w:rsid w:val="00BB73F5"/>
    <w:rsid w:val="00BC0B0A"/>
    <w:rsid w:val="00BC15A0"/>
    <w:rsid w:val="00BC2944"/>
    <w:rsid w:val="00BC5D5E"/>
    <w:rsid w:val="00BC67EE"/>
    <w:rsid w:val="00BD00F4"/>
    <w:rsid w:val="00BD0352"/>
    <w:rsid w:val="00BD0497"/>
    <w:rsid w:val="00BD20BD"/>
    <w:rsid w:val="00BD3115"/>
    <w:rsid w:val="00BD4CC5"/>
    <w:rsid w:val="00BD66B9"/>
    <w:rsid w:val="00BD69A8"/>
    <w:rsid w:val="00BD6B3F"/>
    <w:rsid w:val="00BD7BB9"/>
    <w:rsid w:val="00BD7D50"/>
    <w:rsid w:val="00BE01D0"/>
    <w:rsid w:val="00BE0D71"/>
    <w:rsid w:val="00BE1117"/>
    <w:rsid w:val="00BE16C4"/>
    <w:rsid w:val="00BE1A84"/>
    <w:rsid w:val="00BE49A5"/>
    <w:rsid w:val="00BE6901"/>
    <w:rsid w:val="00BE7940"/>
    <w:rsid w:val="00BE7BCB"/>
    <w:rsid w:val="00BF04A9"/>
    <w:rsid w:val="00BF0DAA"/>
    <w:rsid w:val="00BF1FBE"/>
    <w:rsid w:val="00BF228B"/>
    <w:rsid w:val="00BF2335"/>
    <w:rsid w:val="00BF24A6"/>
    <w:rsid w:val="00BF29BC"/>
    <w:rsid w:val="00BF45EF"/>
    <w:rsid w:val="00BF53E1"/>
    <w:rsid w:val="00BF57F9"/>
    <w:rsid w:val="00BF599F"/>
    <w:rsid w:val="00BF59F3"/>
    <w:rsid w:val="00BF6221"/>
    <w:rsid w:val="00BF6734"/>
    <w:rsid w:val="00C00B27"/>
    <w:rsid w:val="00C00EB5"/>
    <w:rsid w:val="00C01517"/>
    <w:rsid w:val="00C05634"/>
    <w:rsid w:val="00C05934"/>
    <w:rsid w:val="00C05B75"/>
    <w:rsid w:val="00C073D0"/>
    <w:rsid w:val="00C07F78"/>
    <w:rsid w:val="00C113CC"/>
    <w:rsid w:val="00C11E78"/>
    <w:rsid w:val="00C15ED0"/>
    <w:rsid w:val="00C164B4"/>
    <w:rsid w:val="00C16787"/>
    <w:rsid w:val="00C16E65"/>
    <w:rsid w:val="00C21C6D"/>
    <w:rsid w:val="00C21DE7"/>
    <w:rsid w:val="00C22436"/>
    <w:rsid w:val="00C22810"/>
    <w:rsid w:val="00C23497"/>
    <w:rsid w:val="00C23ECB"/>
    <w:rsid w:val="00C24DD5"/>
    <w:rsid w:val="00C25B93"/>
    <w:rsid w:val="00C274BF"/>
    <w:rsid w:val="00C32486"/>
    <w:rsid w:val="00C336B2"/>
    <w:rsid w:val="00C349F2"/>
    <w:rsid w:val="00C351A0"/>
    <w:rsid w:val="00C3563C"/>
    <w:rsid w:val="00C35ED1"/>
    <w:rsid w:val="00C37100"/>
    <w:rsid w:val="00C37642"/>
    <w:rsid w:val="00C40829"/>
    <w:rsid w:val="00C40A63"/>
    <w:rsid w:val="00C41DF9"/>
    <w:rsid w:val="00C42AF6"/>
    <w:rsid w:val="00C435BE"/>
    <w:rsid w:val="00C441A8"/>
    <w:rsid w:val="00C46BDE"/>
    <w:rsid w:val="00C47598"/>
    <w:rsid w:val="00C47A83"/>
    <w:rsid w:val="00C47CC2"/>
    <w:rsid w:val="00C50697"/>
    <w:rsid w:val="00C5115A"/>
    <w:rsid w:val="00C5151F"/>
    <w:rsid w:val="00C51DD3"/>
    <w:rsid w:val="00C525A2"/>
    <w:rsid w:val="00C52DEC"/>
    <w:rsid w:val="00C5470B"/>
    <w:rsid w:val="00C55F25"/>
    <w:rsid w:val="00C56294"/>
    <w:rsid w:val="00C565D9"/>
    <w:rsid w:val="00C57451"/>
    <w:rsid w:val="00C603E8"/>
    <w:rsid w:val="00C60702"/>
    <w:rsid w:val="00C61093"/>
    <w:rsid w:val="00C61B03"/>
    <w:rsid w:val="00C62159"/>
    <w:rsid w:val="00C623A1"/>
    <w:rsid w:val="00C63378"/>
    <w:rsid w:val="00C63699"/>
    <w:rsid w:val="00C63C3B"/>
    <w:rsid w:val="00C63D75"/>
    <w:rsid w:val="00C6475F"/>
    <w:rsid w:val="00C65AB4"/>
    <w:rsid w:val="00C65AFB"/>
    <w:rsid w:val="00C65E89"/>
    <w:rsid w:val="00C66BC0"/>
    <w:rsid w:val="00C6732F"/>
    <w:rsid w:val="00C702CC"/>
    <w:rsid w:val="00C705C8"/>
    <w:rsid w:val="00C720D7"/>
    <w:rsid w:val="00C72769"/>
    <w:rsid w:val="00C74B6F"/>
    <w:rsid w:val="00C74D1C"/>
    <w:rsid w:val="00C7518F"/>
    <w:rsid w:val="00C75237"/>
    <w:rsid w:val="00C75242"/>
    <w:rsid w:val="00C75E2D"/>
    <w:rsid w:val="00C7664E"/>
    <w:rsid w:val="00C76DD9"/>
    <w:rsid w:val="00C775C0"/>
    <w:rsid w:val="00C84681"/>
    <w:rsid w:val="00C84790"/>
    <w:rsid w:val="00C84DBB"/>
    <w:rsid w:val="00C87BB0"/>
    <w:rsid w:val="00C91959"/>
    <w:rsid w:val="00C93A93"/>
    <w:rsid w:val="00C94610"/>
    <w:rsid w:val="00C95B1A"/>
    <w:rsid w:val="00C9615A"/>
    <w:rsid w:val="00C97983"/>
    <w:rsid w:val="00CA01F9"/>
    <w:rsid w:val="00CA0622"/>
    <w:rsid w:val="00CA0661"/>
    <w:rsid w:val="00CA18CC"/>
    <w:rsid w:val="00CA2169"/>
    <w:rsid w:val="00CA29BD"/>
    <w:rsid w:val="00CA2E53"/>
    <w:rsid w:val="00CA301F"/>
    <w:rsid w:val="00CA32DC"/>
    <w:rsid w:val="00CA3999"/>
    <w:rsid w:val="00CA3DC6"/>
    <w:rsid w:val="00CA481B"/>
    <w:rsid w:val="00CA5F47"/>
    <w:rsid w:val="00CA5FCE"/>
    <w:rsid w:val="00CA657D"/>
    <w:rsid w:val="00CA6DA9"/>
    <w:rsid w:val="00CB0123"/>
    <w:rsid w:val="00CB27C9"/>
    <w:rsid w:val="00CB2815"/>
    <w:rsid w:val="00CB37C4"/>
    <w:rsid w:val="00CB54FB"/>
    <w:rsid w:val="00CB7BD1"/>
    <w:rsid w:val="00CC01E3"/>
    <w:rsid w:val="00CC0C1E"/>
    <w:rsid w:val="00CC0EB6"/>
    <w:rsid w:val="00CC2279"/>
    <w:rsid w:val="00CC3167"/>
    <w:rsid w:val="00CC4015"/>
    <w:rsid w:val="00CC4240"/>
    <w:rsid w:val="00CC4E3A"/>
    <w:rsid w:val="00CC5E57"/>
    <w:rsid w:val="00CC66C8"/>
    <w:rsid w:val="00CC6AFB"/>
    <w:rsid w:val="00CC7B5F"/>
    <w:rsid w:val="00CC7B9D"/>
    <w:rsid w:val="00CD1859"/>
    <w:rsid w:val="00CD1F7B"/>
    <w:rsid w:val="00CD6169"/>
    <w:rsid w:val="00CD7FFD"/>
    <w:rsid w:val="00CE0018"/>
    <w:rsid w:val="00CE0418"/>
    <w:rsid w:val="00CE1469"/>
    <w:rsid w:val="00CE402C"/>
    <w:rsid w:val="00CE450B"/>
    <w:rsid w:val="00CE4DDD"/>
    <w:rsid w:val="00CE54D0"/>
    <w:rsid w:val="00CE55CF"/>
    <w:rsid w:val="00CE564D"/>
    <w:rsid w:val="00CE62B4"/>
    <w:rsid w:val="00CE6BFA"/>
    <w:rsid w:val="00CE7704"/>
    <w:rsid w:val="00CF0FB2"/>
    <w:rsid w:val="00CF1551"/>
    <w:rsid w:val="00CF1D83"/>
    <w:rsid w:val="00CF28D6"/>
    <w:rsid w:val="00CF3F66"/>
    <w:rsid w:val="00CF4534"/>
    <w:rsid w:val="00CF4579"/>
    <w:rsid w:val="00CF500C"/>
    <w:rsid w:val="00CF5A14"/>
    <w:rsid w:val="00CF6309"/>
    <w:rsid w:val="00CF65BA"/>
    <w:rsid w:val="00CF6A7F"/>
    <w:rsid w:val="00D01BF4"/>
    <w:rsid w:val="00D0366C"/>
    <w:rsid w:val="00D04B68"/>
    <w:rsid w:val="00D04EA6"/>
    <w:rsid w:val="00D05131"/>
    <w:rsid w:val="00D0595B"/>
    <w:rsid w:val="00D05A2E"/>
    <w:rsid w:val="00D05BED"/>
    <w:rsid w:val="00D118A8"/>
    <w:rsid w:val="00D139CD"/>
    <w:rsid w:val="00D174E3"/>
    <w:rsid w:val="00D17FC9"/>
    <w:rsid w:val="00D217B1"/>
    <w:rsid w:val="00D21A56"/>
    <w:rsid w:val="00D22207"/>
    <w:rsid w:val="00D22C74"/>
    <w:rsid w:val="00D233EE"/>
    <w:rsid w:val="00D23986"/>
    <w:rsid w:val="00D24948"/>
    <w:rsid w:val="00D25349"/>
    <w:rsid w:val="00D274DB"/>
    <w:rsid w:val="00D30EC2"/>
    <w:rsid w:val="00D31A0A"/>
    <w:rsid w:val="00D31B3B"/>
    <w:rsid w:val="00D31CEB"/>
    <w:rsid w:val="00D32C3E"/>
    <w:rsid w:val="00D32C55"/>
    <w:rsid w:val="00D33AC2"/>
    <w:rsid w:val="00D344B5"/>
    <w:rsid w:val="00D35FBA"/>
    <w:rsid w:val="00D4042C"/>
    <w:rsid w:val="00D40618"/>
    <w:rsid w:val="00D41780"/>
    <w:rsid w:val="00D41A7D"/>
    <w:rsid w:val="00D4265C"/>
    <w:rsid w:val="00D443A0"/>
    <w:rsid w:val="00D45355"/>
    <w:rsid w:val="00D45757"/>
    <w:rsid w:val="00D4597D"/>
    <w:rsid w:val="00D45989"/>
    <w:rsid w:val="00D45C2D"/>
    <w:rsid w:val="00D47AD5"/>
    <w:rsid w:val="00D500F9"/>
    <w:rsid w:val="00D509B0"/>
    <w:rsid w:val="00D51B6C"/>
    <w:rsid w:val="00D522F0"/>
    <w:rsid w:val="00D526BA"/>
    <w:rsid w:val="00D53038"/>
    <w:rsid w:val="00D54C2D"/>
    <w:rsid w:val="00D55107"/>
    <w:rsid w:val="00D552E6"/>
    <w:rsid w:val="00D5685F"/>
    <w:rsid w:val="00D57382"/>
    <w:rsid w:val="00D62F9F"/>
    <w:rsid w:val="00D630ED"/>
    <w:rsid w:val="00D63ED4"/>
    <w:rsid w:val="00D648D4"/>
    <w:rsid w:val="00D6564C"/>
    <w:rsid w:val="00D669FD"/>
    <w:rsid w:val="00D66A89"/>
    <w:rsid w:val="00D67247"/>
    <w:rsid w:val="00D70FAD"/>
    <w:rsid w:val="00D71E9C"/>
    <w:rsid w:val="00D72FCF"/>
    <w:rsid w:val="00D7361A"/>
    <w:rsid w:val="00D7372F"/>
    <w:rsid w:val="00D73B93"/>
    <w:rsid w:val="00D7431E"/>
    <w:rsid w:val="00D7454D"/>
    <w:rsid w:val="00D74876"/>
    <w:rsid w:val="00D75713"/>
    <w:rsid w:val="00D75913"/>
    <w:rsid w:val="00D75AAA"/>
    <w:rsid w:val="00D75B74"/>
    <w:rsid w:val="00D80B17"/>
    <w:rsid w:val="00D813C6"/>
    <w:rsid w:val="00D824C5"/>
    <w:rsid w:val="00D832BE"/>
    <w:rsid w:val="00D83F4A"/>
    <w:rsid w:val="00D84A32"/>
    <w:rsid w:val="00D86765"/>
    <w:rsid w:val="00D86DFE"/>
    <w:rsid w:val="00D8732C"/>
    <w:rsid w:val="00D90030"/>
    <w:rsid w:val="00D9041C"/>
    <w:rsid w:val="00D95BBA"/>
    <w:rsid w:val="00D96B00"/>
    <w:rsid w:val="00D975E4"/>
    <w:rsid w:val="00D97846"/>
    <w:rsid w:val="00D97B0A"/>
    <w:rsid w:val="00DA03EE"/>
    <w:rsid w:val="00DA1E1E"/>
    <w:rsid w:val="00DA3359"/>
    <w:rsid w:val="00DA435B"/>
    <w:rsid w:val="00DA677C"/>
    <w:rsid w:val="00DA6CC1"/>
    <w:rsid w:val="00DB2ECD"/>
    <w:rsid w:val="00DB3795"/>
    <w:rsid w:val="00DB60B4"/>
    <w:rsid w:val="00DB6507"/>
    <w:rsid w:val="00DC1043"/>
    <w:rsid w:val="00DC2091"/>
    <w:rsid w:val="00DC2208"/>
    <w:rsid w:val="00DC2478"/>
    <w:rsid w:val="00DC2B3F"/>
    <w:rsid w:val="00DC3134"/>
    <w:rsid w:val="00DC476A"/>
    <w:rsid w:val="00DC5432"/>
    <w:rsid w:val="00DC56DC"/>
    <w:rsid w:val="00DC715E"/>
    <w:rsid w:val="00DC79D2"/>
    <w:rsid w:val="00DC7C50"/>
    <w:rsid w:val="00DD1271"/>
    <w:rsid w:val="00DD188C"/>
    <w:rsid w:val="00DD18B2"/>
    <w:rsid w:val="00DD1EB5"/>
    <w:rsid w:val="00DD2886"/>
    <w:rsid w:val="00DD2895"/>
    <w:rsid w:val="00DD3F13"/>
    <w:rsid w:val="00DD59D9"/>
    <w:rsid w:val="00DD660A"/>
    <w:rsid w:val="00DD750E"/>
    <w:rsid w:val="00DE0D3D"/>
    <w:rsid w:val="00DE2EC6"/>
    <w:rsid w:val="00DE3324"/>
    <w:rsid w:val="00DE478D"/>
    <w:rsid w:val="00DE4BB1"/>
    <w:rsid w:val="00DE7700"/>
    <w:rsid w:val="00DE7DDF"/>
    <w:rsid w:val="00DF28A0"/>
    <w:rsid w:val="00DF3D20"/>
    <w:rsid w:val="00DF61B4"/>
    <w:rsid w:val="00DF6376"/>
    <w:rsid w:val="00DF65B4"/>
    <w:rsid w:val="00DF6CCF"/>
    <w:rsid w:val="00DF711A"/>
    <w:rsid w:val="00DF7BC1"/>
    <w:rsid w:val="00E01453"/>
    <w:rsid w:val="00E014ED"/>
    <w:rsid w:val="00E01A00"/>
    <w:rsid w:val="00E01BEF"/>
    <w:rsid w:val="00E023EF"/>
    <w:rsid w:val="00E032DB"/>
    <w:rsid w:val="00E034B9"/>
    <w:rsid w:val="00E03AD4"/>
    <w:rsid w:val="00E03E56"/>
    <w:rsid w:val="00E061B7"/>
    <w:rsid w:val="00E063A9"/>
    <w:rsid w:val="00E06C32"/>
    <w:rsid w:val="00E06E03"/>
    <w:rsid w:val="00E06FB3"/>
    <w:rsid w:val="00E0734E"/>
    <w:rsid w:val="00E07973"/>
    <w:rsid w:val="00E109E7"/>
    <w:rsid w:val="00E12F5B"/>
    <w:rsid w:val="00E134DB"/>
    <w:rsid w:val="00E1427F"/>
    <w:rsid w:val="00E15724"/>
    <w:rsid w:val="00E15CDB"/>
    <w:rsid w:val="00E160F8"/>
    <w:rsid w:val="00E16491"/>
    <w:rsid w:val="00E17031"/>
    <w:rsid w:val="00E172BB"/>
    <w:rsid w:val="00E17C28"/>
    <w:rsid w:val="00E21D85"/>
    <w:rsid w:val="00E22BFA"/>
    <w:rsid w:val="00E22C21"/>
    <w:rsid w:val="00E2639C"/>
    <w:rsid w:val="00E270C4"/>
    <w:rsid w:val="00E30365"/>
    <w:rsid w:val="00E30C4E"/>
    <w:rsid w:val="00E30F35"/>
    <w:rsid w:val="00E31ADE"/>
    <w:rsid w:val="00E32C98"/>
    <w:rsid w:val="00E340C1"/>
    <w:rsid w:val="00E3486B"/>
    <w:rsid w:val="00E35D1D"/>
    <w:rsid w:val="00E373E1"/>
    <w:rsid w:val="00E37509"/>
    <w:rsid w:val="00E378FE"/>
    <w:rsid w:val="00E41E72"/>
    <w:rsid w:val="00E426B7"/>
    <w:rsid w:val="00E42C20"/>
    <w:rsid w:val="00E43E15"/>
    <w:rsid w:val="00E44A70"/>
    <w:rsid w:val="00E47676"/>
    <w:rsid w:val="00E5016D"/>
    <w:rsid w:val="00E51F70"/>
    <w:rsid w:val="00E542A4"/>
    <w:rsid w:val="00E54F42"/>
    <w:rsid w:val="00E55214"/>
    <w:rsid w:val="00E57799"/>
    <w:rsid w:val="00E60DB9"/>
    <w:rsid w:val="00E6228C"/>
    <w:rsid w:val="00E62F30"/>
    <w:rsid w:val="00E64584"/>
    <w:rsid w:val="00E64F8E"/>
    <w:rsid w:val="00E66942"/>
    <w:rsid w:val="00E67890"/>
    <w:rsid w:val="00E7093D"/>
    <w:rsid w:val="00E70C9A"/>
    <w:rsid w:val="00E71B8A"/>
    <w:rsid w:val="00E71D9E"/>
    <w:rsid w:val="00E71DB0"/>
    <w:rsid w:val="00E73C90"/>
    <w:rsid w:val="00E73E27"/>
    <w:rsid w:val="00E75ED2"/>
    <w:rsid w:val="00E76E9F"/>
    <w:rsid w:val="00E77D31"/>
    <w:rsid w:val="00E81FC2"/>
    <w:rsid w:val="00E8271C"/>
    <w:rsid w:val="00E830A3"/>
    <w:rsid w:val="00E84C6C"/>
    <w:rsid w:val="00E868F2"/>
    <w:rsid w:val="00E86C80"/>
    <w:rsid w:val="00E907A0"/>
    <w:rsid w:val="00E91CD4"/>
    <w:rsid w:val="00E91E18"/>
    <w:rsid w:val="00E92B1F"/>
    <w:rsid w:val="00E93114"/>
    <w:rsid w:val="00E93DFD"/>
    <w:rsid w:val="00E944D8"/>
    <w:rsid w:val="00E946DF"/>
    <w:rsid w:val="00E95018"/>
    <w:rsid w:val="00E95636"/>
    <w:rsid w:val="00E95912"/>
    <w:rsid w:val="00E95C7D"/>
    <w:rsid w:val="00E95D9F"/>
    <w:rsid w:val="00E96CEC"/>
    <w:rsid w:val="00E97011"/>
    <w:rsid w:val="00E974BD"/>
    <w:rsid w:val="00EA7EC9"/>
    <w:rsid w:val="00EB013B"/>
    <w:rsid w:val="00EB1F42"/>
    <w:rsid w:val="00EB26B2"/>
    <w:rsid w:val="00EB2A30"/>
    <w:rsid w:val="00EB2CE6"/>
    <w:rsid w:val="00EB2D64"/>
    <w:rsid w:val="00EB345A"/>
    <w:rsid w:val="00EB4A83"/>
    <w:rsid w:val="00EB64B2"/>
    <w:rsid w:val="00EB8A48"/>
    <w:rsid w:val="00EC00F1"/>
    <w:rsid w:val="00EC11CD"/>
    <w:rsid w:val="00EC1571"/>
    <w:rsid w:val="00EC22ED"/>
    <w:rsid w:val="00EC461F"/>
    <w:rsid w:val="00EC46CC"/>
    <w:rsid w:val="00EC4A0B"/>
    <w:rsid w:val="00EC5C99"/>
    <w:rsid w:val="00EC73AF"/>
    <w:rsid w:val="00ED11CC"/>
    <w:rsid w:val="00ED26B7"/>
    <w:rsid w:val="00ED26F2"/>
    <w:rsid w:val="00ED2D52"/>
    <w:rsid w:val="00ED2F0C"/>
    <w:rsid w:val="00ED5D27"/>
    <w:rsid w:val="00EE1C10"/>
    <w:rsid w:val="00EE1DC7"/>
    <w:rsid w:val="00EE2FD6"/>
    <w:rsid w:val="00EE63C4"/>
    <w:rsid w:val="00EE6D49"/>
    <w:rsid w:val="00EE715C"/>
    <w:rsid w:val="00EE7EC8"/>
    <w:rsid w:val="00EF014A"/>
    <w:rsid w:val="00EF15B0"/>
    <w:rsid w:val="00EF21C9"/>
    <w:rsid w:val="00EF4C59"/>
    <w:rsid w:val="00EF6B1E"/>
    <w:rsid w:val="00EF7FBA"/>
    <w:rsid w:val="00F004D7"/>
    <w:rsid w:val="00F0097D"/>
    <w:rsid w:val="00F0173A"/>
    <w:rsid w:val="00F01B6D"/>
    <w:rsid w:val="00F02B43"/>
    <w:rsid w:val="00F05448"/>
    <w:rsid w:val="00F101A4"/>
    <w:rsid w:val="00F101D5"/>
    <w:rsid w:val="00F1050B"/>
    <w:rsid w:val="00F10A71"/>
    <w:rsid w:val="00F10F73"/>
    <w:rsid w:val="00F11763"/>
    <w:rsid w:val="00F135C2"/>
    <w:rsid w:val="00F1539B"/>
    <w:rsid w:val="00F15AB8"/>
    <w:rsid w:val="00F169A3"/>
    <w:rsid w:val="00F16AAE"/>
    <w:rsid w:val="00F2081B"/>
    <w:rsid w:val="00F20F50"/>
    <w:rsid w:val="00F21210"/>
    <w:rsid w:val="00F21B13"/>
    <w:rsid w:val="00F225C8"/>
    <w:rsid w:val="00F229D7"/>
    <w:rsid w:val="00F22FAE"/>
    <w:rsid w:val="00F23059"/>
    <w:rsid w:val="00F23689"/>
    <w:rsid w:val="00F241D3"/>
    <w:rsid w:val="00F24F0F"/>
    <w:rsid w:val="00F254D4"/>
    <w:rsid w:val="00F26448"/>
    <w:rsid w:val="00F27EA9"/>
    <w:rsid w:val="00F30F47"/>
    <w:rsid w:val="00F3158F"/>
    <w:rsid w:val="00F316A2"/>
    <w:rsid w:val="00F31ADB"/>
    <w:rsid w:val="00F3318B"/>
    <w:rsid w:val="00F331DA"/>
    <w:rsid w:val="00F3354E"/>
    <w:rsid w:val="00F3473C"/>
    <w:rsid w:val="00F3516F"/>
    <w:rsid w:val="00F35CFE"/>
    <w:rsid w:val="00F37004"/>
    <w:rsid w:val="00F37234"/>
    <w:rsid w:val="00F373F9"/>
    <w:rsid w:val="00F375C2"/>
    <w:rsid w:val="00F4000D"/>
    <w:rsid w:val="00F40E97"/>
    <w:rsid w:val="00F40F5D"/>
    <w:rsid w:val="00F4150B"/>
    <w:rsid w:val="00F41886"/>
    <w:rsid w:val="00F4302A"/>
    <w:rsid w:val="00F4344E"/>
    <w:rsid w:val="00F446DD"/>
    <w:rsid w:val="00F461F2"/>
    <w:rsid w:val="00F475D2"/>
    <w:rsid w:val="00F47DE7"/>
    <w:rsid w:val="00F504D8"/>
    <w:rsid w:val="00F54935"/>
    <w:rsid w:val="00F579AB"/>
    <w:rsid w:val="00F60432"/>
    <w:rsid w:val="00F613E2"/>
    <w:rsid w:val="00F639F4"/>
    <w:rsid w:val="00F642F2"/>
    <w:rsid w:val="00F643E7"/>
    <w:rsid w:val="00F6507C"/>
    <w:rsid w:val="00F65633"/>
    <w:rsid w:val="00F66864"/>
    <w:rsid w:val="00F67942"/>
    <w:rsid w:val="00F7162F"/>
    <w:rsid w:val="00F71D9A"/>
    <w:rsid w:val="00F72091"/>
    <w:rsid w:val="00F771B2"/>
    <w:rsid w:val="00F77CAF"/>
    <w:rsid w:val="00F77EFE"/>
    <w:rsid w:val="00F816EF"/>
    <w:rsid w:val="00F824D1"/>
    <w:rsid w:val="00F83587"/>
    <w:rsid w:val="00F83F73"/>
    <w:rsid w:val="00F84493"/>
    <w:rsid w:val="00F8507E"/>
    <w:rsid w:val="00F85D2E"/>
    <w:rsid w:val="00F87040"/>
    <w:rsid w:val="00F90008"/>
    <w:rsid w:val="00F9119F"/>
    <w:rsid w:val="00F9169F"/>
    <w:rsid w:val="00F94C9C"/>
    <w:rsid w:val="00F95F08"/>
    <w:rsid w:val="00F9709F"/>
    <w:rsid w:val="00FA0E9F"/>
    <w:rsid w:val="00FA1786"/>
    <w:rsid w:val="00FA1961"/>
    <w:rsid w:val="00FA1F55"/>
    <w:rsid w:val="00FA2291"/>
    <w:rsid w:val="00FA4294"/>
    <w:rsid w:val="00FA539A"/>
    <w:rsid w:val="00FA679C"/>
    <w:rsid w:val="00FA764D"/>
    <w:rsid w:val="00FB4C5A"/>
    <w:rsid w:val="00FB4D90"/>
    <w:rsid w:val="00FB6537"/>
    <w:rsid w:val="00FB6A78"/>
    <w:rsid w:val="00FC133D"/>
    <w:rsid w:val="00FC1A26"/>
    <w:rsid w:val="00FC1BC7"/>
    <w:rsid w:val="00FC1DED"/>
    <w:rsid w:val="00FC1EF7"/>
    <w:rsid w:val="00FC264C"/>
    <w:rsid w:val="00FC2CD8"/>
    <w:rsid w:val="00FC4D41"/>
    <w:rsid w:val="00FC5AE0"/>
    <w:rsid w:val="00FC605C"/>
    <w:rsid w:val="00FC66FE"/>
    <w:rsid w:val="00FC73B9"/>
    <w:rsid w:val="00FD0531"/>
    <w:rsid w:val="00FD0DCE"/>
    <w:rsid w:val="00FD4C4A"/>
    <w:rsid w:val="00FD5173"/>
    <w:rsid w:val="00FD525E"/>
    <w:rsid w:val="00FD5270"/>
    <w:rsid w:val="00FE27FC"/>
    <w:rsid w:val="00FE3ECF"/>
    <w:rsid w:val="00FE4FDE"/>
    <w:rsid w:val="00FE739A"/>
    <w:rsid w:val="00FE7529"/>
    <w:rsid w:val="00FF23B1"/>
    <w:rsid w:val="00FF24D0"/>
    <w:rsid w:val="00FF36EE"/>
    <w:rsid w:val="00FF4409"/>
    <w:rsid w:val="00FF573C"/>
    <w:rsid w:val="0170A85A"/>
    <w:rsid w:val="01CA34AD"/>
    <w:rsid w:val="01DFBA4D"/>
    <w:rsid w:val="01EA8464"/>
    <w:rsid w:val="022467F0"/>
    <w:rsid w:val="022AB70C"/>
    <w:rsid w:val="0238DF72"/>
    <w:rsid w:val="0250EA66"/>
    <w:rsid w:val="02610039"/>
    <w:rsid w:val="029342F6"/>
    <w:rsid w:val="03102BBB"/>
    <w:rsid w:val="03975EFB"/>
    <w:rsid w:val="03CF69D8"/>
    <w:rsid w:val="03F38E7F"/>
    <w:rsid w:val="040E7F6E"/>
    <w:rsid w:val="0412F7A2"/>
    <w:rsid w:val="0428E05C"/>
    <w:rsid w:val="04BE71E9"/>
    <w:rsid w:val="04C91323"/>
    <w:rsid w:val="04DE68CF"/>
    <w:rsid w:val="0510F8B9"/>
    <w:rsid w:val="053209B9"/>
    <w:rsid w:val="058DEE3D"/>
    <w:rsid w:val="05DE92E0"/>
    <w:rsid w:val="061AA0EF"/>
    <w:rsid w:val="066815E3"/>
    <w:rsid w:val="069DB474"/>
    <w:rsid w:val="06BE456F"/>
    <w:rsid w:val="07F030ED"/>
    <w:rsid w:val="07F3C431"/>
    <w:rsid w:val="0845C831"/>
    <w:rsid w:val="08848CB2"/>
    <w:rsid w:val="08F1633D"/>
    <w:rsid w:val="0986B3B4"/>
    <w:rsid w:val="098AB20E"/>
    <w:rsid w:val="09A5B738"/>
    <w:rsid w:val="09B361BF"/>
    <w:rsid w:val="09B5570E"/>
    <w:rsid w:val="09BDE5B3"/>
    <w:rsid w:val="09F6651F"/>
    <w:rsid w:val="0A1F2DE7"/>
    <w:rsid w:val="0A30CC8C"/>
    <w:rsid w:val="0A622042"/>
    <w:rsid w:val="0AD51848"/>
    <w:rsid w:val="0B1A6755"/>
    <w:rsid w:val="0BF1DA12"/>
    <w:rsid w:val="0BF6706F"/>
    <w:rsid w:val="0C2A6145"/>
    <w:rsid w:val="0C6E8135"/>
    <w:rsid w:val="0CC55A3E"/>
    <w:rsid w:val="0CD82BC2"/>
    <w:rsid w:val="0CFDD32E"/>
    <w:rsid w:val="0D63AC3A"/>
    <w:rsid w:val="0D6E01EE"/>
    <w:rsid w:val="0D7C0839"/>
    <w:rsid w:val="0DCA81F7"/>
    <w:rsid w:val="0E1C05D2"/>
    <w:rsid w:val="0E658B3F"/>
    <w:rsid w:val="0E7C4C4A"/>
    <w:rsid w:val="0EDD02D0"/>
    <w:rsid w:val="0F3423FC"/>
    <w:rsid w:val="0F8078EE"/>
    <w:rsid w:val="105C826C"/>
    <w:rsid w:val="107777D2"/>
    <w:rsid w:val="1148AC7A"/>
    <w:rsid w:val="11513159"/>
    <w:rsid w:val="11678E14"/>
    <w:rsid w:val="1217B5F7"/>
    <w:rsid w:val="122C04B2"/>
    <w:rsid w:val="1235856A"/>
    <w:rsid w:val="124865E5"/>
    <w:rsid w:val="125E6EE5"/>
    <w:rsid w:val="130170A8"/>
    <w:rsid w:val="132942D1"/>
    <w:rsid w:val="132FE1D9"/>
    <w:rsid w:val="13593A4B"/>
    <w:rsid w:val="1360134A"/>
    <w:rsid w:val="13C43786"/>
    <w:rsid w:val="1408D3F0"/>
    <w:rsid w:val="14195348"/>
    <w:rsid w:val="151C52FE"/>
    <w:rsid w:val="15543199"/>
    <w:rsid w:val="1554F1AE"/>
    <w:rsid w:val="156691EA"/>
    <w:rsid w:val="16AB9DA3"/>
    <w:rsid w:val="16BEAA81"/>
    <w:rsid w:val="16CA7691"/>
    <w:rsid w:val="1704BA7F"/>
    <w:rsid w:val="17B5B99F"/>
    <w:rsid w:val="17FBDB98"/>
    <w:rsid w:val="18235590"/>
    <w:rsid w:val="189C77DE"/>
    <w:rsid w:val="18A98930"/>
    <w:rsid w:val="18C7A688"/>
    <w:rsid w:val="18D1035A"/>
    <w:rsid w:val="19B18C7D"/>
    <w:rsid w:val="19D78B49"/>
    <w:rsid w:val="1A3FD4A4"/>
    <w:rsid w:val="1A8B9874"/>
    <w:rsid w:val="1B1F4195"/>
    <w:rsid w:val="1BB945FA"/>
    <w:rsid w:val="1BE9AA2A"/>
    <w:rsid w:val="1D5DD3D8"/>
    <w:rsid w:val="1D790AC4"/>
    <w:rsid w:val="1DCDC9F1"/>
    <w:rsid w:val="1DE2E4E4"/>
    <w:rsid w:val="1E3D743E"/>
    <w:rsid w:val="1E5278AB"/>
    <w:rsid w:val="1F012043"/>
    <w:rsid w:val="1F53D514"/>
    <w:rsid w:val="200C1EB3"/>
    <w:rsid w:val="212FFFDD"/>
    <w:rsid w:val="215D851E"/>
    <w:rsid w:val="216030E1"/>
    <w:rsid w:val="218CCC8B"/>
    <w:rsid w:val="21B98C66"/>
    <w:rsid w:val="21D70975"/>
    <w:rsid w:val="221B5C30"/>
    <w:rsid w:val="2235780E"/>
    <w:rsid w:val="225524E6"/>
    <w:rsid w:val="23AFD6EA"/>
    <w:rsid w:val="23C68B40"/>
    <w:rsid w:val="23C9F451"/>
    <w:rsid w:val="24A0549D"/>
    <w:rsid w:val="24CAF4E1"/>
    <w:rsid w:val="24D3445C"/>
    <w:rsid w:val="24D4C491"/>
    <w:rsid w:val="24FAEC38"/>
    <w:rsid w:val="2512D769"/>
    <w:rsid w:val="25C64E55"/>
    <w:rsid w:val="25E0D725"/>
    <w:rsid w:val="26E1E964"/>
    <w:rsid w:val="27085B6D"/>
    <w:rsid w:val="2716865C"/>
    <w:rsid w:val="279BDF75"/>
    <w:rsid w:val="27E5E556"/>
    <w:rsid w:val="2820BE13"/>
    <w:rsid w:val="282C229E"/>
    <w:rsid w:val="2857B6DD"/>
    <w:rsid w:val="28A26C8F"/>
    <w:rsid w:val="291FE11E"/>
    <w:rsid w:val="295244F6"/>
    <w:rsid w:val="296BE774"/>
    <w:rsid w:val="2986300D"/>
    <w:rsid w:val="29B36076"/>
    <w:rsid w:val="29D0D483"/>
    <w:rsid w:val="2A1ABF31"/>
    <w:rsid w:val="2A51F75B"/>
    <w:rsid w:val="2A561451"/>
    <w:rsid w:val="2A982959"/>
    <w:rsid w:val="2A9C40F5"/>
    <w:rsid w:val="2B2BE807"/>
    <w:rsid w:val="2BAEA891"/>
    <w:rsid w:val="2BD7D10E"/>
    <w:rsid w:val="2C482D4C"/>
    <w:rsid w:val="2C90035D"/>
    <w:rsid w:val="2C9747CA"/>
    <w:rsid w:val="2CF01626"/>
    <w:rsid w:val="2CF67398"/>
    <w:rsid w:val="2D2114CB"/>
    <w:rsid w:val="2D29DFFC"/>
    <w:rsid w:val="2D351253"/>
    <w:rsid w:val="2D49EAF1"/>
    <w:rsid w:val="2D4C7BFB"/>
    <w:rsid w:val="2D4DDFAD"/>
    <w:rsid w:val="2DA0A329"/>
    <w:rsid w:val="2DDB0279"/>
    <w:rsid w:val="2E3F0984"/>
    <w:rsid w:val="2E5B6AA1"/>
    <w:rsid w:val="2E8EFDC9"/>
    <w:rsid w:val="2E90536C"/>
    <w:rsid w:val="2ED8D18B"/>
    <w:rsid w:val="2FD8873B"/>
    <w:rsid w:val="30150EF3"/>
    <w:rsid w:val="3015E649"/>
    <w:rsid w:val="301EA38D"/>
    <w:rsid w:val="301FC6B7"/>
    <w:rsid w:val="305C5729"/>
    <w:rsid w:val="30EA9CE7"/>
    <w:rsid w:val="30FEDAA4"/>
    <w:rsid w:val="31006E37"/>
    <w:rsid w:val="3129A83C"/>
    <w:rsid w:val="313A9366"/>
    <w:rsid w:val="31C2900A"/>
    <w:rsid w:val="31D4000B"/>
    <w:rsid w:val="31F96E45"/>
    <w:rsid w:val="323EFAED"/>
    <w:rsid w:val="326B4998"/>
    <w:rsid w:val="32983444"/>
    <w:rsid w:val="32BA2ACA"/>
    <w:rsid w:val="32F0C6D9"/>
    <w:rsid w:val="33120AA2"/>
    <w:rsid w:val="3338E327"/>
    <w:rsid w:val="3366CD06"/>
    <w:rsid w:val="33A6CFC8"/>
    <w:rsid w:val="3408300B"/>
    <w:rsid w:val="347ACEB3"/>
    <w:rsid w:val="34AECEA7"/>
    <w:rsid w:val="34B5454B"/>
    <w:rsid w:val="34CCC91C"/>
    <w:rsid w:val="34D4E20A"/>
    <w:rsid w:val="350EC211"/>
    <w:rsid w:val="351FD484"/>
    <w:rsid w:val="353085D1"/>
    <w:rsid w:val="3549978D"/>
    <w:rsid w:val="358071D6"/>
    <w:rsid w:val="35B9DD93"/>
    <w:rsid w:val="35F2D06D"/>
    <w:rsid w:val="35FEE9E6"/>
    <w:rsid w:val="361B508F"/>
    <w:rsid w:val="36779DD4"/>
    <w:rsid w:val="3683E240"/>
    <w:rsid w:val="368E0728"/>
    <w:rsid w:val="36F88F80"/>
    <w:rsid w:val="373C21F9"/>
    <w:rsid w:val="379954BA"/>
    <w:rsid w:val="37C6CBCF"/>
    <w:rsid w:val="37CDD901"/>
    <w:rsid w:val="37D4B768"/>
    <w:rsid w:val="3830463D"/>
    <w:rsid w:val="38C86FBD"/>
    <w:rsid w:val="38CFA779"/>
    <w:rsid w:val="38D66949"/>
    <w:rsid w:val="38DDB2BA"/>
    <w:rsid w:val="3903DAAF"/>
    <w:rsid w:val="3982252C"/>
    <w:rsid w:val="39F2A0B4"/>
    <w:rsid w:val="3A0E8AC3"/>
    <w:rsid w:val="3A14A8E3"/>
    <w:rsid w:val="3A77D451"/>
    <w:rsid w:val="3A7EEBFF"/>
    <w:rsid w:val="3B1CBE45"/>
    <w:rsid w:val="3BB5F77B"/>
    <w:rsid w:val="3C0D80A9"/>
    <w:rsid w:val="3C53329A"/>
    <w:rsid w:val="3C8AEA48"/>
    <w:rsid w:val="3C92F9C4"/>
    <w:rsid w:val="3D4417D6"/>
    <w:rsid w:val="3DAA051E"/>
    <w:rsid w:val="3DAA8A4A"/>
    <w:rsid w:val="3DD151E7"/>
    <w:rsid w:val="3DD6CCA3"/>
    <w:rsid w:val="3E17C47F"/>
    <w:rsid w:val="3E8EA987"/>
    <w:rsid w:val="3E96808D"/>
    <w:rsid w:val="3ED4D3FA"/>
    <w:rsid w:val="3ED5A211"/>
    <w:rsid w:val="3EF7F27E"/>
    <w:rsid w:val="3F2E82E7"/>
    <w:rsid w:val="3F9506FE"/>
    <w:rsid w:val="3FA003F9"/>
    <w:rsid w:val="3FC0A6B6"/>
    <w:rsid w:val="403352D9"/>
    <w:rsid w:val="40416A42"/>
    <w:rsid w:val="4080E278"/>
    <w:rsid w:val="412121DF"/>
    <w:rsid w:val="42333ABA"/>
    <w:rsid w:val="42AFD53F"/>
    <w:rsid w:val="42C82179"/>
    <w:rsid w:val="430C89C6"/>
    <w:rsid w:val="43C18232"/>
    <w:rsid w:val="4402F24E"/>
    <w:rsid w:val="442C3A2B"/>
    <w:rsid w:val="445AC51C"/>
    <w:rsid w:val="44C5343E"/>
    <w:rsid w:val="44F16511"/>
    <w:rsid w:val="44F1F385"/>
    <w:rsid w:val="45170CC1"/>
    <w:rsid w:val="4571346B"/>
    <w:rsid w:val="457F8103"/>
    <w:rsid w:val="458BCE16"/>
    <w:rsid w:val="4592EC27"/>
    <w:rsid w:val="46204313"/>
    <w:rsid w:val="46C52558"/>
    <w:rsid w:val="471A0972"/>
    <w:rsid w:val="471A1952"/>
    <w:rsid w:val="47CB54E5"/>
    <w:rsid w:val="47E9B1B2"/>
    <w:rsid w:val="4853C17E"/>
    <w:rsid w:val="4894E01D"/>
    <w:rsid w:val="489AFBF1"/>
    <w:rsid w:val="489D376A"/>
    <w:rsid w:val="48DD37B8"/>
    <w:rsid w:val="4912B609"/>
    <w:rsid w:val="4973BAA4"/>
    <w:rsid w:val="49A7E4F2"/>
    <w:rsid w:val="49A8AFB5"/>
    <w:rsid w:val="4A0A1EED"/>
    <w:rsid w:val="4A692660"/>
    <w:rsid w:val="4AA1E9C2"/>
    <w:rsid w:val="4AC116A4"/>
    <w:rsid w:val="4AD78D60"/>
    <w:rsid w:val="4B2F984A"/>
    <w:rsid w:val="4BE2669E"/>
    <w:rsid w:val="4BE325CB"/>
    <w:rsid w:val="4C7F014B"/>
    <w:rsid w:val="4CCA0DF9"/>
    <w:rsid w:val="4D02E12F"/>
    <w:rsid w:val="4D94E786"/>
    <w:rsid w:val="4E2A132A"/>
    <w:rsid w:val="4E2C4231"/>
    <w:rsid w:val="4E5CC816"/>
    <w:rsid w:val="4E65A5AC"/>
    <w:rsid w:val="4E85726C"/>
    <w:rsid w:val="4E8B4DBF"/>
    <w:rsid w:val="4EF8245C"/>
    <w:rsid w:val="4EF9C61F"/>
    <w:rsid w:val="4F0915AB"/>
    <w:rsid w:val="4F4BEB99"/>
    <w:rsid w:val="4F4CBDA4"/>
    <w:rsid w:val="4FB39465"/>
    <w:rsid w:val="5006B77A"/>
    <w:rsid w:val="5073E13F"/>
    <w:rsid w:val="507A62F4"/>
    <w:rsid w:val="5095265C"/>
    <w:rsid w:val="5099CEDB"/>
    <w:rsid w:val="50CBB972"/>
    <w:rsid w:val="51C569E3"/>
    <w:rsid w:val="521CF805"/>
    <w:rsid w:val="5293790C"/>
    <w:rsid w:val="53010313"/>
    <w:rsid w:val="531A10EA"/>
    <w:rsid w:val="5379D4B5"/>
    <w:rsid w:val="5464C562"/>
    <w:rsid w:val="54B622A2"/>
    <w:rsid w:val="54DE39A2"/>
    <w:rsid w:val="54EA68AE"/>
    <w:rsid w:val="55B2D5D3"/>
    <w:rsid w:val="5604301F"/>
    <w:rsid w:val="5677C370"/>
    <w:rsid w:val="577E914A"/>
    <w:rsid w:val="583AF5E6"/>
    <w:rsid w:val="585E5847"/>
    <w:rsid w:val="58A81A71"/>
    <w:rsid w:val="595EE582"/>
    <w:rsid w:val="59F98068"/>
    <w:rsid w:val="59FB6E50"/>
    <w:rsid w:val="5A4A7049"/>
    <w:rsid w:val="5A828D11"/>
    <w:rsid w:val="5A94A0C0"/>
    <w:rsid w:val="5AA28D88"/>
    <w:rsid w:val="5ADC10FB"/>
    <w:rsid w:val="5B2BB1BB"/>
    <w:rsid w:val="5B493E43"/>
    <w:rsid w:val="5B73FF91"/>
    <w:rsid w:val="5B773533"/>
    <w:rsid w:val="5BC734D4"/>
    <w:rsid w:val="5BD799F7"/>
    <w:rsid w:val="5C520604"/>
    <w:rsid w:val="5C989886"/>
    <w:rsid w:val="5CACCE2A"/>
    <w:rsid w:val="5CE5580C"/>
    <w:rsid w:val="5D3AB17F"/>
    <w:rsid w:val="5DF68546"/>
    <w:rsid w:val="5E5F302D"/>
    <w:rsid w:val="5F193B5A"/>
    <w:rsid w:val="5F976773"/>
    <w:rsid w:val="5FF8A075"/>
    <w:rsid w:val="6079C669"/>
    <w:rsid w:val="6090146E"/>
    <w:rsid w:val="60F69A5A"/>
    <w:rsid w:val="6105F629"/>
    <w:rsid w:val="615646E1"/>
    <w:rsid w:val="615C5885"/>
    <w:rsid w:val="619FC5AB"/>
    <w:rsid w:val="61A9993A"/>
    <w:rsid w:val="62355C83"/>
    <w:rsid w:val="6273765F"/>
    <w:rsid w:val="627FFA59"/>
    <w:rsid w:val="62891719"/>
    <w:rsid w:val="6291D20C"/>
    <w:rsid w:val="62E33C0B"/>
    <w:rsid w:val="631B2936"/>
    <w:rsid w:val="6354EF8B"/>
    <w:rsid w:val="637422A6"/>
    <w:rsid w:val="6420E7DC"/>
    <w:rsid w:val="6435DCC5"/>
    <w:rsid w:val="645CABFE"/>
    <w:rsid w:val="6492F906"/>
    <w:rsid w:val="649F6743"/>
    <w:rsid w:val="657D4751"/>
    <w:rsid w:val="65ED5F68"/>
    <w:rsid w:val="65F696A8"/>
    <w:rsid w:val="65FF1976"/>
    <w:rsid w:val="665B4414"/>
    <w:rsid w:val="668F7CBB"/>
    <w:rsid w:val="669BE978"/>
    <w:rsid w:val="673140AF"/>
    <w:rsid w:val="67358A51"/>
    <w:rsid w:val="67438DEE"/>
    <w:rsid w:val="67CFA35E"/>
    <w:rsid w:val="67DE3B20"/>
    <w:rsid w:val="67F38523"/>
    <w:rsid w:val="685C421C"/>
    <w:rsid w:val="6899461F"/>
    <w:rsid w:val="68C0745A"/>
    <w:rsid w:val="68E15502"/>
    <w:rsid w:val="69599E75"/>
    <w:rsid w:val="696C6693"/>
    <w:rsid w:val="69DA5284"/>
    <w:rsid w:val="69DB3C61"/>
    <w:rsid w:val="69F16902"/>
    <w:rsid w:val="6A32C615"/>
    <w:rsid w:val="6AAA4137"/>
    <w:rsid w:val="6ABF6D60"/>
    <w:rsid w:val="6AEAC6E8"/>
    <w:rsid w:val="6B07A505"/>
    <w:rsid w:val="6B269B90"/>
    <w:rsid w:val="6B3FD0CF"/>
    <w:rsid w:val="6C2B6F34"/>
    <w:rsid w:val="6C31C1EC"/>
    <w:rsid w:val="6C8CA1CA"/>
    <w:rsid w:val="6CA57A57"/>
    <w:rsid w:val="6CDD873C"/>
    <w:rsid w:val="6CE5774B"/>
    <w:rsid w:val="6D1039FE"/>
    <w:rsid w:val="6D3CB962"/>
    <w:rsid w:val="6D725F01"/>
    <w:rsid w:val="6E2C5F94"/>
    <w:rsid w:val="6EB3990D"/>
    <w:rsid w:val="6F976361"/>
    <w:rsid w:val="6FEB48A5"/>
    <w:rsid w:val="70032574"/>
    <w:rsid w:val="7026ABB3"/>
    <w:rsid w:val="7056DEDD"/>
    <w:rsid w:val="70B45A4A"/>
    <w:rsid w:val="71BAC35D"/>
    <w:rsid w:val="72150F3C"/>
    <w:rsid w:val="727053A7"/>
    <w:rsid w:val="72F98602"/>
    <w:rsid w:val="7348EE19"/>
    <w:rsid w:val="73854176"/>
    <w:rsid w:val="73ED721B"/>
    <w:rsid w:val="740291D7"/>
    <w:rsid w:val="74173688"/>
    <w:rsid w:val="7432365E"/>
    <w:rsid w:val="74D7731B"/>
    <w:rsid w:val="74E35A56"/>
    <w:rsid w:val="74EBADB0"/>
    <w:rsid w:val="757DCFC0"/>
    <w:rsid w:val="75A5035F"/>
    <w:rsid w:val="75B9B82A"/>
    <w:rsid w:val="75E98246"/>
    <w:rsid w:val="77502FAD"/>
    <w:rsid w:val="7751E17B"/>
    <w:rsid w:val="7808BAFD"/>
    <w:rsid w:val="784F9F6F"/>
    <w:rsid w:val="78DF9B61"/>
    <w:rsid w:val="790A3E44"/>
    <w:rsid w:val="790B0338"/>
    <w:rsid w:val="794C223A"/>
    <w:rsid w:val="79766576"/>
    <w:rsid w:val="79ADE23C"/>
    <w:rsid w:val="7A031D82"/>
    <w:rsid w:val="7A6AEA41"/>
    <w:rsid w:val="7A6D2059"/>
    <w:rsid w:val="7A73B6E0"/>
    <w:rsid w:val="7AB093E0"/>
    <w:rsid w:val="7AC7AC66"/>
    <w:rsid w:val="7AD55405"/>
    <w:rsid w:val="7AEA0C2E"/>
    <w:rsid w:val="7AF399CA"/>
    <w:rsid w:val="7B302A6C"/>
    <w:rsid w:val="7B5BF088"/>
    <w:rsid w:val="7B63AED8"/>
    <w:rsid w:val="7B69C337"/>
    <w:rsid w:val="7BA5154B"/>
    <w:rsid w:val="7BF4DB50"/>
    <w:rsid w:val="7C2F3F1F"/>
    <w:rsid w:val="7C42F949"/>
    <w:rsid w:val="7DC24BAC"/>
    <w:rsid w:val="7DF4536C"/>
    <w:rsid w:val="7DF624EB"/>
    <w:rsid w:val="7E0D097A"/>
    <w:rsid w:val="7E46CFBB"/>
    <w:rsid w:val="7E6F39E6"/>
    <w:rsid w:val="7EC13A6A"/>
    <w:rsid w:val="7F1F6415"/>
    <w:rsid w:val="7F64BAB2"/>
    <w:rsid w:val="7F67CA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3FD39"/>
  <w15:docId w15:val="{DBC503A5-6746-4A58-8784-A233B815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C3B"/>
    <w:rPr>
      <w:lang w:val="en-GB"/>
    </w:rPr>
  </w:style>
  <w:style w:type="paragraph" w:styleId="Heading1">
    <w:name w:val="heading 1"/>
    <w:basedOn w:val="Normal"/>
    <w:link w:val="Heading1Char"/>
    <w:qFormat/>
    <w:rsid w:val="00BB71D5"/>
    <w:pPr>
      <w:numPr>
        <w:ilvl w:val="1"/>
        <w:numId w:val="24"/>
      </w:numPr>
      <w:tabs>
        <w:tab w:val="left" w:pos="720"/>
      </w:tabs>
      <w:spacing w:after="240" w:line="300" w:lineRule="atLeast"/>
      <w:jc w:val="both"/>
      <w:outlineLvl w:val="0"/>
    </w:pPr>
    <w:rPr>
      <w:rFonts w:ascii="Arial" w:eastAsia="Times New Roman" w:hAnsi="Arial"/>
      <w:kern w:val="28"/>
      <w:sz w:val="20"/>
      <w:szCs w:val="20"/>
    </w:rPr>
  </w:style>
  <w:style w:type="paragraph" w:styleId="Heading2">
    <w:name w:val="heading 2"/>
    <w:basedOn w:val="Normal"/>
    <w:link w:val="Heading2Char"/>
    <w:semiHidden/>
    <w:unhideWhenUsed/>
    <w:qFormat/>
    <w:rsid w:val="00BB71D5"/>
    <w:pPr>
      <w:numPr>
        <w:ilvl w:val="2"/>
        <w:numId w:val="24"/>
      </w:numPr>
      <w:tabs>
        <w:tab w:val="left" w:pos="720"/>
      </w:tabs>
      <w:spacing w:after="240" w:line="300" w:lineRule="atLeast"/>
      <w:jc w:val="both"/>
      <w:outlineLvl w:val="1"/>
    </w:pPr>
    <w:rPr>
      <w:rFonts w:ascii="Arial" w:eastAsia="Times New Roman" w:hAnsi="Arial"/>
      <w:sz w:val="20"/>
      <w:szCs w:val="20"/>
    </w:rPr>
  </w:style>
  <w:style w:type="paragraph" w:styleId="Heading3">
    <w:name w:val="heading 3"/>
    <w:basedOn w:val="Normal"/>
    <w:link w:val="Heading3Char"/>
    <w:semiHidden/>
    <w:unhideWhenUsed/>
    <w:qFormat/>
    <w:rsid w:val="00BB71D5"/>
    <w:pPr>
      <w:numPr>
        <w:ilvl w:val="3"/>
        <w:numId w:val="24"/>
      </w:numPr>
      <w:tabs>
        <w:tab w:val="left" w:pos="1584"/>
      </w:tabs>
      <w:spacing w:after="240" w:line="300" w:lineRule="atLeast"/>
      <w:jc w:val="both"/>
      <w:outlineLvl w:val="2"/>
    </w:pPr>
    <w:rPr>
      <w:rFonts w:ascii="Arial" w:eastAsia="Times New Roman" w:hAnsi="Arial"/>
      <w:sz w:val="20"/>
      <w:szCs w:val="20"/>
    </w:rPr>
  </w:style>
  <w:style w:type="paragraph" w:styleId="Heading4">
    <w:name w:val="heading 4"/>
    <w:basedOn w:val="Normal"/>
    <w:link w:val="Heading4Char"/>
    <w:semiHidden/>
    <w:unhideWhenUsed/>
    <w:qFormat/>
    <w:rsid w:val="00BB71D5"/>
    <w:pPr>
      <w:numPr>
        <w:ilvl w:val="4"/>
        <w:numId w:val="24"/>
      </w:numPr>
      <w:tabs>
        <w:tab w:val="left" w:pos="2707"/>
      </w:tabs>
      <w:spacing w:after="240" w:line="300" w:lineRule="atLeast"/>
      <w:jc w:val="both"/>
      <w:outlineLvl w:val="3"/>
    </w:pPr>
    <w:rPr>
      <w:rFonts w:ascii="Arial" w:eastAsia="Times New Roman" w:hAnsi="Arial"/>
      <w:sz w:val="20"/>
      <w:szCs w:val="20"/>
    </w:rPr>
  </w:style>
  <w:style w:type="paragraph" w:styleId="Heading5">
    <w:name w:val="heading 5"/>
    <w:basedOn w:val="Normal"/>
    <w:link w:val="Heading5Char"/>
    <w:semiHidden/>
    <w:unhideWhenUsed/>
    <w:qFormat/>
    <w:rsid w:val="00BB71D5"/>
    <w:pPr>
      <w:numPr>
        <w:ilvl w:val="5"/>
        <w:numId w:val="24"/>
      </w:numPr>
      <w:tabs>
        <w:tab w:val="left" w:pos="2700"/>
      </w:tabs>
      <w:spacing w:after="240" w:line="300" w:lineRule="atLeast"/>
      <w:jc w:val="both"/>
      <w:outlineLvl w:val="4"/>
    </w:pPr>
    <w:rPr>
      <w:rFonts w:ascii="Arial" w:eastAsia="Times New Roman" w:hAnsi="Arial"/>
      <w:sz w:val="20"/>
      <w:szCs w:val="20"/>
    </w:rPr>
  </w:style>
  <w:style w:type="paragraph" w:styleId="Heading6">
    <w:name w:val="heading 6"/>
    <w:basedOn w:val="Normal"/>
    <w:link w:val="Heading6Char"/>
    <w:semiHidden/>
    <w:unhideWhenUsed/>
    <w:qFormat/>
    <w:rsid w:val="00BB71D5"/>
    <w:pPr>
      <w:numPr>
        <w:ilvl w:val="6"/>
        <w:numId w:val="24"/>
      </w:numPr>
      <w:tabs>
        <w:tab w:val="left" w:pos="3168"/>
      </w:tabs>
      <w:spacing w:after="240" w:line="300" w:lineRule="atLeast"/>
      <w:jc w:val="both"/>
      <w:outlineLvl w:val="5"/>
    </w:pPr>
    <w:rPr>
      <w:rFonts w:ascii="Arial" w:eastAsia="Times New Roman" w:hAnsi="Arial"/>
      <w:sz w:val="20"/>
      <w:szCs w:val="20"/>
    </w:rPr>
  </w:style>
  <w:style w:type="paragraph" w:styleId="Heading7">
    <w:name w:val="heading 7"/>
    <w:basedOn w:val="Normal"/>
    <w:link w:val="Heading7Char"/>
    <w:semiHidden/>
    <w:unhideWhenUsed/>
    <w:qFormat/>
    <w:rsid w:val="00BB71D5"/>
    <w:pPr>
      <w:numPr>
        <w:ilvl w:val="7"/>
        <w:numId w:val="24"/>
      </w:numPr>
      <w:tabs>
        <w:tab w:val="left" w:pos="3168"/>
      </w:tabs>
      <w:spacing w:after="240" w:line="300" w:lineRule="atLeast"/>
      <w:jc w:val="both"/>
      <w:outlineLvl w:val="6"/>
    </w:pPr>
    <w:rPr>
      <w:rFonts w:ascii="Arial" w:eastAsia="Times New Roman"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E402C"/>
  </w:style>
  <w:style w:type="paragraph" w:styleId="Header">
    <w:name w:val="header"/>
    <w:basedOn w:val="Normal"/>
    <w:link w:val="HeaderChar"/>
    <w:uiPriority w:val="99"/>
    <w:unhideWhenUsed/>
    <w:rsid w:val="00FB6A78"/>
    <w:pPr>
      <w:tabs>
        <w:tab w:val="center" w:pos="4513"/>
        <w:tab w:val="right" w:pos="9026"/>
      </w:tabs>
    </w:pPr>
  </w:style>
  <w:style w:type="character" w:customStyle="1" w:styleId="HeaderChar">
    <w:name w:val="Header Char"/>
    <w:basedOn w:val="DefaultParagraphFont"/>
    <w:link w:val="Header"/>
    <w:uiPriority w:val="99"/>
    <w:rsid w:val="00FB6A78"/>
  </w:style>
  <w:style w:type="paragraph" w:styleId="Footer">
    <w:name w:val="footer"/>
    <w:basedOn w:val="Normal"/>
    <w:link w:val="FooterChar"/>
    <w:uiPriority w:val="99"/>
    <w:unhideWhenUsed/>
    <w:rsid w:val="00FB6A78"/>
    <w:pPr>
      <w:tabs>
        <w:tab w:val="center" w:pos="4513"/>
        <w:tab w:val="right" w:pos="9026"/>
      </w:tabs>
    </w:pPr>
  </w:style>
  <w:style w:type="character" w:customStyle="1" w:styleId="FooterChar">
    <w:name w:val="Footer Char"/>
    <w:basedOn w:val="DefaultParagraphFont"/>
    <w:link w:val="Footer"/>
    <w:uiPriority w:val="99"/>
    <w:rsid w:val="00FB6A78"/>
  </w:style>
  <w:style w:type="paragraph" w:styleId="ListParagraph">
    <w:name w:val="List Paragraph"/>
    <w:basedOn w:val="Normal"/>
    <w:uiPriority w:val="34"/>
    <w:qFormat/>
    <w:rsid w:val="00E73E27"/>
    <w:pPr>
      <w:ind w:left="720"/>
      <w:contextualSpacing/>
    </w:pPr>
  </w:style>
  <w:style w:type="character" w:styleId="CommentReference">
    <w:name w:val="annotation reference"/>
    <w:basedOn w:val="DefaultParagraphFont"/>
    <w:uiPriority w:val="99"/>
    <w:semiHidden/>
    <w:unhideWhenUsed/>
    <w:rsid w:val="00C15ED0"/>
    <w:rPr>
      <w:sz w:val="16"/>
      <w:szCs w:val="16"/>
    </w:rPr>
  </w:style>
  <w:style w:type="paragraph" w:styleId="CommentText">
    <w:name w:val="annotation text"/>
    <w:basedOn w:val="Normal"/>
    <w:link w:val="CommentTextChar"/>
    <w:uiPriority w:val="99"/>
    <w:unhideWhenUsed/>
    <w:rsid w:val="00C15ED0"/>
    <w:rPr>
      <w:sz w:val="20"/>
      <w:szCs w:val="20"/>
    </w:rPr>
  </w:style>
  <w:style w:type="character" w:customStyle="1" w:styleId="CommentTextChar">
    <w:name w:val="Comment Text Char"/>
    <w:basedOn w:val="DefaultParagraphFont"/>
    <w:link w:val="CommentText"/>
    <w:uiPriority w:val="99"/>
    <w:rsid w:val="00C15ED0"/>
    <w:rPr>
      <w:sz w:val="20"/>
      <w:szCs w:val="20"/>
    </w:rPr>
  </w:style>
  <w:style w:type="paragraph" w:styleId="CommentSubject">
    <w:name w:val="annotation subject"/>
    <w:basedOn w:val="CommentText"/>
    <w:next w:val="CommentText"/>
    <w:link w:val="CommentSubjectChar"/>
    <w:uiPriority w:val="99"/>
    <w:semiHidden/>
    <w:unhideWhenUsed/>
    <w:rsid w:val="00C15ED0"/>
    <w:rPr>
      <w:b/>
      <w:bCs/>
    </w:rPr>
  </w:style>
  <w:style w:type="character" w:customStyle="1" w:styleId="CommentSubjectChar">
    <w:name w:val="Comment Subject Char"/>
    <w:basedOn w:val="CommentTextChar"/>
    <w:link w:val="CommentSubject"/>
    <w:uiPriority w:val="99"/>
    <w:semiHidden/>
    <w:rsid w:val="00C15ED0"/>
    <w:rPr>
      <w:b/>
      <w:bCs/>
      <w:sz w:val="20"/>
      <w:szCs w:val="20"/>
    </w:rPr>
  </w:style>
  <w:style w:type="paragraph" w:styleId="NoSpacing">
    <w:name w:val="No Spacing"/>
    <w:uiPriority w:val="1"/>
    <w:qFormat/>
    <w:rsid w:val="001B52EC"/>
  </w:style>
  <w:style w:type="character" w:customStyle="1" w:styleId="cf01">
    <w:name w:val="cf01"/>
    <w:basedOn w:val="DefaultParagraphFont"/>
    <w:rsid w:val="00E37509"/>
    <w:rPr>
      <w:rFonts w:ascii="Segoe UI" w:hAnsi="Segoe UI" w:cs="Segoe UI" w:hint="default"/>
      <w:sz w:val="18"/>
      <w:szCs w:val="18"/>
    </w:rPr>
  </w:style>
  <w:style w:type="character" w:customStyle="1" w:styleId="Heading1Char">
    <w:name w:val="Heading 1 Char"/>
    <w:basedOn w:val="DefaultParagraphFont"/>
    <w:link w:val="Heading1"/>
    <w:rsid w:val="00BB71D5"/>
    <w:rPr>
      <w:rFonts w:ascii="Arial" w:eastAsia="Times New Roman" w:hAnsi="Arial"/>
      <w:kern w:val="28"/>
      <w:sz w:val="20"/>
      <w:szCs w:val="20"/>
      <w:lang w:val="en-GB"/>
    </w:rPr>
  </w:style>
  <w:style w:type="character" w:customStyle="1" w:styleId="Heading2Char">
    <w:name w:val="Heading 2 Char"/>
    <w:basedOn w:val="DefaultParagraphFont"/>
    <w:link w:val="Heading2"/>
    <w:semiHidden/>
    <w:rsid w:val="00BB71D5"/>
    <w:rPr>
      <w:rFonts w:ascii="Arial" w:eastAsia="Times New Roman" w:hAnsi="Arial"/>
      <w:sz w:val="20"/>
      <w:szCs w:val="20"/>
      <w:lang w:val="en-GB"/>
    </w:rPr>
  </w:style>
  <w:style w:type="character" w:customStyle="1" w:styleId="Heading3Char">
    <w:name w:val="Heading 3 Char"/>
    <w:basedOn w:val="DefaultParagraphFont"/>
    <w:link w:val="Heading3"/>
    <w:semiHidden/>
    <w:rsid w:val="00BB71D5"/>
    <w:rPr>
      <w:rFonts w:ascii="Arial" w:eastAsia="Times New Roman" w:hAnsi="Arial"/>
      <w:sz w:val="20"/>
      <w:szCs w:val="20"/>
      <w:lang w:val="en-GB"/>
    </w:rPr>
  </w:style>
  <w:style w:type="character" w:customStyle="1" w:styleId="Heading4Char">
    <w:name w:val="Heading 4 Char"/>
    <w:basedOn w:val="DefaultParagraphFont"/>
    <w:link w:val="Heading4"/>
    <w:semiHidden/>
    <w:rsid w:val="00BB71D5"/>
    <w:rPr>
      <w:rFonts w:ascii="Arial" w:eastAsia="Times New Roman" w:hAnsi="Arial"/>
      <w:sz w:val="20"/>
      <w:szCs w:val="20"/>
      <w:lang w:val="en-GB"/>
    </w:rPr>
  </w:style>
  <w:style w:type="character" w:customStyle="1" w:styleId="Heading5Char">
    <w:name w:val="Heading 5 Char"/>
    <w:basedOn w:val="DefaultParagraphFont"/>
    <w:link w:val="Heading5"/>
    <w:semiHidden/>
    <w:rsid w:val="00BB71D5"/>
    <w:rPr>
      <w:rFonts w:ascii="Arial" w:eastAsia="Times New Roman" w:hAnsi="Arial"/>
      <w:sz w:val="20"/>
      <w:szCs w:val="20"/>
      <w:lang w:val="en-GB"/>
    </w:rPr>
  </w:style>
  <w:style w:type="character" w:customStyle="1" w:styleId="Heading6Char">
    <w:name w:val="Heading 6 Char"/>
    <w:basedOn w:val="DefaultParagraphFont"/>
    <w:link w:val="Heading6"/>
    <w:semiHidden/>
    <w:rsid w:val="00BB71D5"/>
    <w:rPr>
      <w:rFonts w:ascii="Arial" w:eastAsia="Times New Roman" w:hAnsi="Arial"/>
      <w:sz w:val="20"/>
      <w:szCs w:val="20"/>
      <w:lang w:val="en-GB"/>
    </w:rPr>
  </w:style>
  <w:style w:type="character" w:customStyle="1" w:styleId="Heading7Char">
    <w:name w:val="Heading 7 Char"/>
    <w:basedOn w:val="DefaultParagraphFont"/>
    <w:link w:val="Heading7"/>
    <w:semiHidden/>
    <w:rsid w:val="00BB71D5"/>
    <w:rPr>
      <w:rFonts w:ascii="Arial" w:eastAsia="Times New Roman" w:hAnsi="Arial"/>
      <w:sz w:val="20"/>
      <w:szCs w:val="20"/>
      <w:lang w:val="en-GB"/>
    </w:rPr>
  </w:style>
  <w:style w:type="character" w:styleId="Mention">
    <w:name w:val="Mention"/>
    <w:basedOn w:val="DefaultParagraphFont"/>
    <w:uiPriority w:val="99"/>
    <w:unhideWhenUsed/>
    <w:rsid w:val="003628E3"/>
    <w:rPr>
      <w:color w:val="2B579A"/>
      <w:shd w:val="clear" w:color="auto" w:fill="E1DFDD"/>
    </w:rPr>
  </w:style>
  <w:style w:type="character" w:customStyle="1" w:styleId="normaltextrun">
    <w:name w:val="normaltextrun"/>
    <w:basedOn w:val="DefaultParagraphFont"/>
    <w:rsid w:val="00A96021"/>
  </w:style>
  <w:style w:type="character" w:customStyle="1" w:styleId="tabchar">
    <w:name w:val="tabchar"/>
    <w:basedOn w:val="DefaultParagraphFont"/>
    <w:rsid w:val="00A96021"/>
  </w:style>
  <w:style w:type="character" w:customStyle="1" w:styleId="eop">
    <w:name w:val="eop"/>
    <w:basedOn w:val="DefaultParagraphFont"/>
    <w:rsid w:val="00A96021"/>
  </w:style>
  <w:style w:type="paragraph" w:customStyle="1" w:styleId="paragraph">
    <w:name w:val="paragraph"/>
    <w:basedOn w:val="Normal"/>
    <w:rsid w:val="00591E94"/>
    <w:pPr>
      <w:spacing w:before="100" w:beforeAutospacing="1" w:after="100" w:afterAutospacing="1"/>
    </w:pPr>
    <w:rPr>
      <w:rFonts w:eastAsia="Times New Roman"/>
      <w:sz w:val="24"/>
      <w:szCs w:val="24"/>
      <w:lang w:eastAsia="en-GB"/>
    </w:rPr>
  </w:style>
  <w:style w:type="table" w:styleId="TableGrid">
    <w:name w:val="Table Grid"/>
    <w:basedOn w:val="TableNormal"/>
    <w:uiPriority w:val="39"/>
    <w:rsid w:val="005E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3614">
      <w:bodyDiv w:val="1"/>
      <w:marLeft w:val="0"/>
      <w:marRight w:val="0"/>
      <w:marTop w:val="0"/>
      <w:marBottom w:val="0"/>
      <w:divBdr>
        <w:top w:val="none" w:sz="0" w:space="0" w:color="auto"/>
        <w:left w:val="none" w:sz="0" w:space="0" w:color="auto"/>
        <w:bottom w:val="none" w:sz="0" w:space="0" w:color="auto"/>
        <w:right w:val="none" w:sz="0" w:space="0" w:color="auto"/>
      </w:divBdr>
    </w:div>
    <w:div w:id="31271227">
      <w:bodyDiv w:val="1"/>
      <w:marLeft w:val="0"/>
      <w:marRight w:val="0"/>
      <w:marTop w:val="0"/>
      <w:marBottom w:val="0"/>
      <w:divBdr>
        <w:top w:val="none" w:sz="0" w:space="0" w:color="auto"/>
        <w:left w:val="none" w:sz="0" w:space="0" w:color="auto"/>
        <w:bottom w:val="none" w:sz="0" w:space="0" w:color="auto"/>
        <w:right w:val="none" w:sz="0" w:space="0" w:color="auto"/>
      </w:divBdr>
    </w:div>
    <w:div w:id="163866209">
      <w:bodyDiv w:val="1"/>
      <w:marLeft w:val="0"/>
      <w:marRight w:val="0"/>
      <w:marTop w:val="0"/>
      <w:marBottom w:val="0"/>
      <w:divBdr>
        <w:top w:val="none" w:sz="0" w:space="0" w:color="auto"/>
        <w:left w:val="none" w:sz="0" w:space="0" w:color="auto"/>
        <w:bottom w:val="none" w:sz="0" w:space="0" w:color="auto"/>
        <w:right w:val="none" w:sz="0" w:space="0" w:color="auto"/>
      </w:divBdr>
    </w:div>
    <w:div w:id="185600215">
      <w:bodyDiv w:val="1"/>
      <w:marLeft w:val="0"/>
      <w:marRight w:val="0"/>
      <w:marTop w:val="0"/>
      <w:marBottom w:val="0"/>
      <w:divBdr>
        <w:top w:val="none" w:sz="0" w:space="0" w:color="auto"/>
        <w:left w:val="none" w:sz="0" w:space="0" w:color="auto"/>
        <w:bottom w:val="none" w:sz="0" w:space="0" w:color="auto"/>
        <w:right w:val="none" w:sz="0" w:space="0" w:color="auto"/>
      </w:divBdr>
    </w:div>
    <w:div w:id="249657004">
      <w:bodyDiv w:val="1"/>
      <w:marLeft w:val="0"/>
      <w:marRight w:val="0"/>
      <w:marTop w:val="0"/>
      <w:marBottom w:val="0"/>
      <w:divBdr>
        <w:top w:val="none" w:sz="0" w:space="0" w:color="auto"/>
        <w:left w:val="none" w:sz="0" w:space="0" w:color="auto"/>
        <w:bottom w:val="none" w:sz="0" w:space="0" w:color="auto"/>
        <w:right w:val="none" w:sz="0" w:space="0" w:color="auto"/>
      </w:divBdr>
    </w:div>
    <w:div w:id="261230144">
      <w:bodyDiv w:val="1"/>
      <w:marLeft w:val="0"/>
      <w:marRight w:val="0"/>
      <w:marTop w:val="0"/>
      <w:marBottom w:val="0"/>
      <w:divBdr>
        <w:top w:val="none" w:sz="0" w:space="0" w:color="auto"/>
        <w:left w:val="none" w:sz="0" w:space="0" w:color="auto"/>
        <w:bottom w:val="none" w:sz="0" w:space="0" w:color="auto"/>
        <w:right w:val="none" w:sz="0" w:space="0" w:color="auto"/>
      </w:divBdr>
    </w:div>
    <w:div w:id="316346034">
      <w:bodyDiv w:val="1"/>
      <w:marLeft w:val="0"/>
      <w:marRight w:val="0"/>
      <w:marTop w:val="0"/>
      <w:marBottom w:val="0"/>
      <w:divBdr>
        <w:top w:val="none" w:sz="0" w:space="0" w:color="auto"/>
        <w:left w:val="none" w:sz="0" w:space="0" w:color="auto"/>
        <w:bottom w:val="none" w:sz="0" w:space="0" w:color="auto"/>
        <w:right w:val="none" w:sz="0" w:space="0" w:color="auto"/>
      </w:divBdr>
    </w:div>
    <w:div w:id="388311534">
      <w:bodyDiv w:val="1"/>
      <w:marLeft w:val="0"/>
      <w:marRight w:val="0"/>
      <w:marTop w:val="0"/>
      <w:marBottom w:val="0"/>
      <w:divBdr>
        <w:top w:val="none" w:sz="0" w:space="0" w:color="auto"/>
        <w:left w:val="none" w:sz="0" w:space="0" w:color="auto"/>
        <w:bottom w:val="none" w:sz="0" w:space="0" w:color="auto"/>
        <w:right w:val="none" w:sz="0" w:space="0" w:color="auto"/>
      </w:divBdr>
    </w:div>
    <w:div w:id="389310301">
      <w:bodyDiv w:val="1"/>
      <w:marLeft w:val="0"/>
      <w:marRight w:val="0"/>
      <w:marTop w:val="0"/>
      <w:marBottom w:val="0"/>
      <w:divBdr>
        <w:top w:val="none" w:sz="0" w:space="0" w:color="auto"/>
        <w:left w:val="none" w:sz="0" w:space="0" w:color="auto"/>
        <w:bottom w:val="none" w:sz="0" w:space="0" w:color="auto"/>
        <w:right w:val="none" w:sz="0" w:space="0" w:color="auto"/>
      </w:divBdr>
    </w:div>
    <w:div w:id="405228159">
      <w:bodyDiv w:val="1"/>
      <w:marLeft w:val="0"/>
      <w:marRight w:val="0"/>
      <w:marTop w:val="0"/>
      <w:marBottom w:val="0"/>
      <w:divBdr>
        <w:top w:val="none" w:sz="0" w:space="0" w:color="auto"/>
        <w:left w:val="none" w:sz="0" w:space="0" w:color="auto"/>
        <w:bottom w:val="none" w:sz="0" w:space="0" w:color="auto"/>
        <w:right w:val="none" w:sz="0" w:space="0" w:color="auto"/>
      </w:divBdr>
    </w:div>
    <w:div w:id="455954113">
      <w:bodyDiv w:val="1"/>
      <w:marLeft w:val="0"/>
      <w:marRight w:val="0"/>
      <w:marTop w:val="0"/>
      <w:marBottom w:val="0"/>
      <w:divBdr>
        <w:top w:val="none" w:sz="0" w:space="0" w:color="auto"/>
        <w:left w:val="none" w:sz="0" w:space="0" w:color="auto"/>
        <w:bottom w:val="none" w:sz="0" w:space="0" w:color="auto"/>
        <w:right w:val="none" w:sz="0" w:space="0" w:color="auto"/>
      </w:divBdr>
    </w:div>
    <w:div w:id="465587979">
      <w:bodyDiv w:val="1"/>
      <w:marLeft w:val="0"/>
      <w:marRight w:val="0"/>
      <w:marTop w:val="0"/>
      <w:marBottom w:val="0"/>
      <w:divBdr>
        <w:top w:val="none" w:sz="0" w:space="0" w:color="auto"/>
        <w:left w:val="none" w:sz="0" w:space="0" w:color="auto"/>
        <w:bottom w:val="none" w:sz="0" w:space="0" w:color="auto"/>
        <w:right w:val="none" w:sz="0" w:space="0" w:color="auto"/>
      </w:divBdr>
    </w:div>
    <w:div w:id="527641825">
      <w:bodyDiv w:val="1"/>
      <w:marLeft w:val="0"/>
      <w:marRight w:val="0"/>
      <w:marTop w:val="0"/>
      <w:marBottom w:val="0"/>
      <w:divBdr>
        <w:top w:val="none" w:sz="0" w:space="0" w:color="auto"/>
        <w:left w:val="none" w:sz="0" w:space="0" w:color="auto"/>
        <w:bottom w:val="none" w:sz="0" w:space="0" w:color="auto"/>
        <w:right w:val="none" w:sz="0" w:space="0" w:color="auto"/>
      </w:divBdr>
    </w:div>
    <w:div w:id="556165574">
      <w:bodyDiv w:val="1"/>
      <w:marLeft w:val="0"/>
      <w:marRight w:val="0"/>
      <w:marTop w:val="0"/>
      <w:marBottom w:val="0"/>
      <w:divBdr>
        <w:top w:val="none" w:sz="0" w:space="0" w:color="auto"/>
        <w:left w:val="none" w:sz="0" w:space="0" w:color="auto"/>
        <w:bottom w:val="none" w:sz="0" w:space="0" w:color="auto"/>
        <w:right w:val="none" w:sz="0" w:space="0" w:color="auto"/>
      </w:divBdr>
    </w:div>
    <w:div w:id="620959544">
      <w:bodyDiv w:val="1"/>
      <w:marLeft w:val="0"/>
      <w:marRight w:val="0"/>
      <w:marTop w:val="0"/>
      <w:marBottom w:val="0"/>
      <w:divBdr>
        <w:top w:val="none" w:sz="0" w:space="0" w:color="auto"/>
        <w:left w:val="none" w:sz="0" w:space="0" w:color="auto"/>
        <w:bottom w:val="none" w:sz="0" w:space="0" w:color="auto"/>
        <w:right w:val="none" w:sz="0" w:space="0" w:color="auto"/>
      </w:divBdr>
    </w:div>
    <w:div w:id="634065563">
      <w:bodyDiv w:val="1"/>
      <w:marLeft w:val="0"/>
      <w:marRight w:val="0"/>
      <w:marTop w:val="0"/>
      <w:marBottom w:val="0"/>
      <w:divBdr>
        <w:top w:val="none" w:sz="0" w:space="0" w:color="auto"/>
        <w:left w:val="none" w:sz="0" w:space="0" w:color="auto"/>
        <w:bottom w:val="none" w:sz="0" w:space="0" w:color="auto"/>
        <w:right w:val="none" w:sz="0" w:space="0" w:color="auto"/>
      </w:divBdr>
    </w:div>
    <w:div w:id="742531134">
      <w:bodyDiv w:val="1"/>
      <w:marLeft w:val="0"/>
      <w:marRight w:val="0"/>
      <w:marTop w:val="0"/>
      <w:marBottom w:val="0"/>
      <w:divBdr>
        <w:top w:val="none" w:sz="0" w:space="0" w:color="auto"/>
        <w:left w:val="none" w:sz="0" w:space="0" w:color="auto"/>
        <w:bottom w:val="none" w:sz="0" w:space="0" w:color="auto"/>
        <w:right w:val="none" w:sz="0" w:space="0" w:color="auto"/>
      </w:divBdr>
    </w:div>
    <w:div w:id="767233311">
      <w:bodyDiv w:val="1"/>
      <w:marLeft w:val="0"/>
      <w:marRight w:val="0"/>
      <w:marTop w:val="0"/>
      <w:marBottom w:val="0"/>
      <w:divBdr>
        <w:top w:val="none" w:sz="0" w:space="0" w:color="auto"/>
        <w:left w:val="none" w:sz="0" w:space="0" w:color="auto"/>
        <w:bottom w:val="none" w:sz="0" w:space="0" w:color="auto"/>
        <w:right w:val="none" w:sz="0" w:space="0" w:color="auto"/>
      </w:divBdr>
    </w:div>
    <w:div w:id="807632267">
      <w:bodyDiv w:val="1"/>
      <w:marLeft w:val="0"/>
      <w:marRight w:val="0"/>
      <w:marTop w:val="0"/>
      <w:marBottom w:val="0"/>
      <w:divBdr>
        <w:top w:val="none" w:sz="0" w:space="0" w:color="auto"/>
        <w:left w:val="none" w:sz="0" w:space="0" w:color="auto"/>
        <w:bottom w:val="none" w:sz="0" w:space="0" w:color="auto"/>
        <w:right w:val="none" w:sz="0" w:space="0" w:color="auto"/>
      </w:divBdr>
    </w:div>
    <w:div w:id="838932292">
      <w:bodyDiv w:val="1"/>
      <w:marLeft w:val="0"/>
      <w:marRight w:val="0"/>
      <w:marTop w:val="0"/>
      <w:marBottom w:val="0"/>
      <w:divBdr>
        <w:top w:val="none" w:sz="0" w:space="0" w:color="auto"/>
        <w:left w:val="none" w:sz="0" w:space="0" w:color="auto"/>
        <w:bottom w:val="none" w:sz="0" w:space="0" w:color="auto"/>
        <w:right w:val="none" w:sz="0" w:space="0" w:color="auto"/>
      </w:divBdr>
    </w:div>
    <w:div w:id="885525384">
      <w:bodyDiv w:val="1"/>
      <w:marLeft w:val="0"/>
      <w:marRight w:val="0"/>
      <w:marTop w:val="0"/>
      <w:marBottom w:val="0"/>
      <w:divBdr>
        <w:top w:val="none" w:sz="0" w:space="0" w:color="auto"/>
        <w:left w:val="none" w:sz="0" w:space="0" w:color="auto"/>
        <w:bottom w:val="none" w:sz="0" w:space="0" w:color="auto"/>
        <w:right w:val="none" w:sz="0" w:space="0" w:color="auto"/>
      </w:divBdr>
    </w:div>
    <w:div w:id="1005549043">
      <w:bodyDiv w:val="1"/>
      <w:marLeft w:val="0"/>
      <w:marRight w:val="0"/>
      <w:marTop w:val="0"/>
      <w:marBottom w:val="0"/>
      <w:divBdr>
        <w:top w:val="none" w:sz="0" w:space="0" w:color="auto"/>
        <w:left w:val="none" w:sz="0" w:space="0" w:color="auto"/>
        <w:bottom w:val="none" w:sz="0" w:space="0" w:color="auto"/>
        <w:right w:val="none" w:sz="0" w:space="0" w:color="auto"/>
      </w:divBdr>
    </w:div>
    <w:div w:id="1038316957">
      <w:bodyDiv w:val="1"/>
      <w:marLeft w:val="0"/>
      <w:marRight w:val="0"/>
      <w:marTop w:val="0"/>
      <w:marBottom w:val="0"/>
      <w:divBdr>
        <w:top w:val="none" w:sz="0" w:space="0" w:color="auto"/>
        <w:left w:val="none" w:sz="0" w:space="0" w:color="auto"/>
        <w:bottom w:val="none" w:sz="0" w:space="0" w:color="auto"/>
        <w:right w:val="none" w:sz="0" w:space="0" w:color="auto"/>
      </w:divBdr>
    </w:div>
    <w:div w:id="1058482003">
      <w:bodyDiv w:val="1"/>
      <w:marLeft w:val="0"/>
      <w:marRight w:val="0"/>
      <w:marTop w:val="0"/>
      <w:marBottom w:val="0"/>
      <w:divBdr>
        <w:top w:val="none" w:sz="0" w:space="0" w:color="auto"/>
        <w:left w:val="none" w:sz="0" w:space="0" w:color="auto"/>
        <w:bottom w:val="none" w:sz="0" w:space="0" w:color="auto"/>
        <w:right w:val="none" w:sz="0" w:space="0" w:color="auto"/>
      </w:divBdr>
    </w:div>
    <w:div w:id="1062413290">
      <w:bodyDiv w:val="1"/>
      <w:marLeft w:val="0"/>
      <w:marRight w:val="0"/>
      <w:marTop w:val="0"/>
      <w:marBottom w:val="0"/>
      <w:divBdr>
        <w:top w:val="none" w:sz="0" w:space="0" w:color="auto"/>
        <w:left w:val="none" w:sz="0" w:space="0" w:color="auto"/>
        <w:bottom w:val="none" w:sz="0" w:space="0" w:color="auto"/>
        <w:right w:val="none" w:sz="0" w:space="0" w:color="auto"/>
      </w:divBdr>
    </w:div>
    <w:div w:id="1082678583">
      <w:bodyDiv w:val="1"/>
      <w:marLeft w:val="0"/>
      <w:marRight w:val="0"/>
      <w:marTop w:val="0"/>
      <w:marBottom w:val="0"/>
      <w:divBdr>
        <w:top w:val="none" w:sz="0" w:space="0" w:color="auto"/>
        <w:left w:val="none" w:sz="0" w:space="0" w:color="auto"/>
        <w:bottom w:val="none" w:sz="0" w:space="0" w:color="auto"/>
        <w:right w:val="none" w:sz="0" w:space="0" w:color="auto"/>
      </w:divBdr>
    </w:div>
    <w:div w:id="1086922362">
      <w:bodyDiv w:val="1"/>
      <w:marLeft w:val="0"/>
      <w:marRight w:val="0"/>
      <w:marTop w:val="0"/>
      <w:marBottom w:val="0"/>
      <w:divBdr>
        <w:top w:val="none" w:sz="0" w:space="0" w:color="auto"/>
        <w:left w:val="none" w:sz="0" w:space="0" w:color="auto"/>
        <w:bottom w:val="none" w:sz="0" w:space="0" w:color="auto"/>
        <w:right w:val="none" w:sz="0" w:space="0" w:color="auto"/>
      </w:divBdr>
    </w:div>
    <w:div w:id="1115903950">
      <w:bodyDiv w:val="1"/>
      <w:marLeft w:val="0"/>
      <w:marRight w:val="0"/>
      <w:marTop w:val="0"/>
      <w:marBottom w:val="0"/>
      <w:divBdr>
        <w:top w:val="none" w:sz="0" w:space="0" w:color="auto"/>
        <w:left w:val="none" w:sz="0" w:space="0" w:color="auto"/>
        <w:bottom w:val="none" w:sz="0" w:space="0" w:color="auto"/>
        <w:right w:val="none" w:sz="0" w:space="0" w:color="auto"/>
      </w:divBdr>
    </w:div>
    <w:div w:id="1165434204">
      <w:bodyDiv w:val="1"/>
      <w:marLeft w:val="0"/>
      <w:marRight w:val="0"/>
      <w:marTop w:val="0"/>
      <w:marBottom w:val="0"/>
      <w:divBdr>
        <w:top w:val="none" w:sz="0" w:space="0" w:color="auto"/>
        <w:left w:val="none" w:sz="0" w:space="0" w:color="auto"/>
        <w:bottom w:val="none" w:sz="0" w:space="0" w:color="auto"/>
        <w:right w:val="none" w:sz="0" w:space="0" w:color="auto"/>
      </w:divBdr>
    </w:div>
    <w:div w:id="1252470286">
      <w:bodyDiv w:val="1"/>
      <w:marLeft w:val="0"/>
      <w:marRight w:val="0"/>
      <w:marTop w:val="0"/>
      <w:marBottom w:val="0"/>
      <w:divBdr>
        <w:top w:val="none" w:sz="0" w:space="0" w:color="auto"/>
        <w:left w:val="none" w:sz="0" w:space="0" w:color="auto"/>
        <w:bottom w:val="none" w:sz="0" w:space="0" w:color="auto"/>
        <w:right w:val="none" w:sz="0" w:space="0" w:color="auto"/>
      </w:divBdr>
    </w:div>
    <w:div w:id="1268195328">
      <w:bodyDiv w:val="1"/>
      <w:marLeft w:val="0"/>
      <w:marRight w:val="0"/>
      <w:marTop w:val="0"/>
      <w:marBottom w:val="0"/>
      <w:divBdr>
        <w:top w:val="none" w:sz="0" w:space="0" w:color="auto"/>
        <w:left w:val="none" w:sz="0" w:space="0" w:color="auto"/>
        <w:bottom w:val="none" w:sz="0" w:space="0" w:color="auto"/>
        <w:right w:val="none" w:sz="0" w:space="0" w:color="auto"/>
      </w:divBdr>
    </w:div>
    <w:div w:id="1376076086">
      <w:bodyDiv w:val="1"/>
      <w:marLeft w:val="0"/>
      <w:marRight w:val="0"/>
      <w:marTop w:val="0"/>
      <w:marBottom w:val="0"/>
      <w:divBdr>
        <w:top w:val="none" w:sz="0" w:space="0" w:color="auto"/>
        <w:left w:val="none" w:sz="0" w:space="0" w:color="auto"/>
        <w:bottom w:val="none" w:sz="0" w:space="0" w:color="auto"/>
        <w:right w:val="none" w:sz="0" w:space="0" w:color="auto"/>
      </w:divBdr>
    </w:div>
    <w:div w:id="1390497727">
      <w:bodyDiv w:val="1"/>
      <w:marLeft w:val="0"/>
      <w:marRight w:val="0"/>
      <w:marTop w:val="0"/>
      <w:marBottom w:val="0"/>
      <w:divBdr>
        <w:top w:val="none" w:sz="0" w:space="0" w:color="auto"/>
        <w:left w:val="none" w:sz="0" w:space="0" w:color="auto"/>
        <w:bottom w:val="none" w:sz="0" w:space="0" w:color="auto"/>
        <w:right w:val="none" w:sz="0" w:space="0" w:color="auto"/>
      </w:divBdr>
    </w:div>
    <w:div w:id="1408109248">
      <w:bodyDiv w:val="1"/>
      <w:marLeft w:val="0"/>
      <w:marRight w:val="0"/>
      <w:marTop w:val="0"/>
      <w:marBottom w:val="0"/>
      <w:divBdr>
        <w:top w:val="none" w:sz="0" w:space="0" w:color="auto"/>
        <w:left w:val="none" w:sz="0" w:space="0" w:color="auto"/>
        <w:bottom w:val="none" w:sz="0" w:space="0" w:color="auto"/>
        <w:right w:val="none" w:sz="0" w:space="0" w:color="auto"/>
      </w:divBdr>
    </w:div>
    <w:div w:id="1449472929">
      <w:bodyDiv w:val="1"/>
      <w:marLeft w:val="0"/>
      <w:marRight w:val="0"/>
      <w:marTop w:val="0"/>
      <w:marBottom w:val="0"/>
      <w:divBdr>
        <w:top w:val="none" w:sz="0" w:space="0" w:color="auto"/>
        <w:left w:val="none" w:sz="0" w:space="0" w:color="auto"/>
        <w:bottom w:val="none" w:sz="0" w:space="0" w:color="auto"/>
        <w:right w:val="none" w:sz="0" w:space="0" w:color="auto"/>
      </w:divBdr>
    </w:div>
    <w:div w:id="1489202011">
      <w:bodyDiv w:val="1"/>
      <w:marLeft w:val="0"/>
      <w:marRight w:val="0"/>
      <w:marTop w:val="0"/>
      <w:marBottom w:val="0"/>
      <w:divBdr>
        <w:top w:val="none" w:sz="0" w:space="0" w:color="auto"/>
        <w:left w:val="none" w:sz="0" w:space="0" w:color="auto"/>
        <w:bottom w:val="none" w:sz="0" w:space="0" w:color="auto"/>
        <w:right w:val="none" w:sz="0" w:space="0" w:color="auto"/>
      </w:divBdr>
    </w:div>
    <w:div w:id="1627352446">
      <w:bodyDiv w:val="1"/>
      <w:marLeft w:val="0"/>
      <w:marRight w:val="0"/>
      <w:marTop w:val="0"/>
      <w:marBottom w:val="0"/>
      <w:divBdr>
        <w:top w:val="none" w:sz="0" w:space="0" w:color="auto"/>
        <w:left w:val="none" w:sz="0" w:space="0" w:color="auto"/>
        <w:bottom w:val="none" w:sz="0" w:space="0" w:color="auto"/>
        <w:right w:val="none" w:sz="0" w:space="0" w:color="auto"/>
      </w:divBdr>
    </w:div>
    <w:div w:id="1628659228">
      <w:bodyDiv w:val="1"/>
      <w:marLeft w:val="0"/>
      <w:marRight w:val="0"/>
      <w:marTop w:val="0"/>
      <w:marBottom w:val="0"/>
      <w:divBdr>
        <w:top w:val="none" w:sz="0" w:space="0" w:color="auto"/>
        <w:left w:val="none" w:sz="0" w:space="0" w:color="auto"/>
        <w:bottom w:val="none" w:sz="0" w:space="0" w:color="auto"/>
        <w:right w:val="none" w:sz="0" w:space="0" w:color="auto"/>
      </w:divBdr>
    </w:div>
    <w:div w:id="1899317009">
      <w:bodyDiv w:val="1"/>
      <w:marLeft w:val="0"/>
      <w:marRight w:val="0"/>
      <w:marTop w:val="0"/>
      <w:marBottom w:val="0"/>
      <w:divBdr>
        <w:top w:val="none" w:sz="0" w:space="0" w:color="auto"/>
        <w:left w:val="none" w:sz="0" w:space="0" w:color="auto"/>
        <w:bottom w:val="none" w:sz="0" w:space="0" w:color="auto"/>
        <w:right w:val="none" w:sz="0" w:space="0" w:color="auto"/>
      </w:divBdr>
    </w:div>
    <w:div w:id="1936548952">
      <w:bodyDiv w:val="1"/>
      <w:marLeft w:val="0"/>
      <w:marRight w:val="0"/>
      <w:marTop w:val="0"/>
      <w:marBottom w:val="0"/>
      <w:divBdr>
        <w:top w:val="none" w:sz="0" w:space="0" w:color="auto"/>
        <w:left w:val="none" w:sz="0" w:space="0" w:color="auto"/>
        <w:bottom w:val="none" w:sz="0" w:space="0" w:color="auto"/>
        <w:right w:val="none" w:sz="0" w:space="0" w:color="auto"/>
      </w:divBdr>
    </w:div>
    <w:div w:id="1968774239">
      <w:bodyDiv w:val="1"/>
      <w:marLeft w:val="0"/>
      <w:marRight w:val="0"/>
      <w:marTop w:val="0"/>
      <w:marBottom w:val="0"/>
      <w:divBdr>
        <w:top w:val="none" w:sz="0" w:space="0" w:color="auto"/>
        <w:left w:val="none" w:sz="0" w:space="0" w:color="auto"/>
        <w:bottom w:val="none" w:sz="0" w:space="0" w:color="auto"/>
        <w:right w:val="none" w:sz="0" w:space="0" w:color="auto"/>
      </w:divBdr>
    </w:div>
    <w:div w:id="1983532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B9D0A70B-3F08-49A6-86E9-7FF18208BBEB}">
  <ds:schemaRefs>
    <ds:schemaRef ds:uri="http://schemas.microsoft.com/sharepoint/v3/contenttype/forms"/>
  </ds:schemaRefs>
</ds:datastoreItem>
</file>

<file path=customXml/itemProps2.xml><?xml version="1.0" encoding="utf-8"?>
<ds:datastoreItem xmlns:ds="http://schemas.openxmlformats.org/officeDocument/2006/customXml" ds:itemID="{3514221B-6E36-4960-9DEC-C5293C562FEF}">
  <ds:schemaRefs>
    <ds:schemaRef ds:uri="http://schemas.openxmlformats.org/officeDocument/2006/bibliography"/>
  </ds:schemaRefs>
</ds:datastoreItem>
</file>

<file path=customXml/itemProps3.xml><?xml version="1.0" encoding="utf-8"?>
<ds:datastoreItem xmlns:ds="http://schemas.openxmlformats.org/officeDocument/2006/customXml" ds:itemID="{950454AB-550F-413C-A72C-78139965C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3872B5-37DB-4E95-9A09-3C1A6BC55B49}">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2693</Words>
  <Characters>15352</Characters>
  <Application>Microsoft Office Word</Application>
  <DocSecurity>4</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STCP18-8</dc:title>
  <dc:subject/>
  <dc:creator>Steve Baker (NESO)</dc:creator>
  <cp:keywords/>
  <cp:lastModifiedBy>Steve Baker [NESO]</cp:lastModifiedBy>
  <cp:revision>17</cp:revision>
  <cp:lastPrinted>2025-06-06T00:20:00Z</cp:lastPrinted>
  <dcterms:created xsi:type="dcterms:W3CDTF">2025-02-07T22:52:00Z</dcterms:created>
  <dcterms:modified xsi:type="dcterms:W3CDTF">2025-10-16T09:43:00Z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2813500</vt:r8>
  </property>
</Properties>
</file>